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B320C" w14:textId="77777777" w:rsidR="009125A1" w:rsidRDefault="009125A1" w:rsidP="00401AC8">
      <w:pPr>
        <w:pStyle w:val="Title"/>
      </w:pPr>
      <w:bookmarkStart w:id="0" w:name="_Toc357429768"/>
      <w:bookmarkStart w:id="1" w:name="_Toc49742194"/>
      <w:bookmarkStart w:id="2" w:name="_Toc55384681"/>
      <w:bookmarkStart w:id="3" w:name="_Toc150226758"/>
      <w:bookmarkStart w:id="4" w:name="_Toc150248038"/>
      <w:bookmarkStart w:id="5" w:name="_Toc151177254"/>
      <w:bookmarkStart w:id="6" w:name="OLE_LINK3"/>
      <w:bookmarkStart w:id="7" w:name="OLE_LINK4"/>
      <w:bookmarkStart w:id="8" w:name="OLE_LINK5"/>
      <w:bookmarkStart w:id="9" w:name="OLE_LINK6"/>
    </w:p>
    <w:p w14:paraId="7763EAA4" w14:textId="77777777" w:rsidR="002671FF" w:rsidRDefault="002671FF" w:rsidP="00401AC8">
      <w:pPr>
        <w:pStyle w:val="Title"/>
      </w:pPr>
      <w:r>
        <w:t xml:space="preserve">USI Web service </w:t>
      </w:r>
    </w:p>
    <w:p w14:paraId="3EE3CABF" w14:textId="14E6DAC8" w:rsidR="00AD1FE2" w:rsidRDefault="00AD1FE2" w:rsidP="00401AC8">
      <w:pPr>
        <w:pStyle w:val="Title"/>
      </w:pPr>
      <w:r>
        <w:t>Sample code installation guide</w:t>
      </w:r>
      <w:bookmarkEnd w:id="0"/>
    </w:p>
    <w:p w14:paraId="43E5E438" w14:textId="77777777" w:rsidR="001F17A7" w:rsidRPr="001F17A7" w:rsidRDefault="001F17A7" w:rsidP="001F17A7">
      <w:pPr>
        <w:pStyle w:val="Title"/>
      </w:pPr>
      <w:r>
        <w:t>.NET</w:t>
      </w:r>
    </w:p>
    <w:bookmarkEnd w:id="1"/>
    <w:bookmarkEnd w:id="2"/>
    <w:bookmarkEnd w:id="3"/>
    <w:bookmarkEnd w:id="4"/>
    <w:bookmarkEnd w:id="5"/>
    <w:bookmarkEnd w:id="6"/>
    <w:bookmarkEnd w:id="7"/>
    <w:p w14:paraId="65710239" w14:textId="77777777" w:rsidR="00436C16" w:rsidRPr="00AC76C8" w:rsidRDefault="00436C16" w:rsidP="00436C16"/>
    <w:p w14:paraId="3B6F224B" w14:textId="77777777" w:rsidR="00436C16" w:rsidRPr="00AC76C8" w:rsidRDefault="00436C16" w:rsidP="00436C16">
      <w:pPr>
        <w:sectPr w:rsidR="00436C16" w:rsidRPr="00AC76C8">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1134" w:left="1418" w:header="709" w:footer="284" w:gutter="0"/>
          <w:cols w:space="708"/>
          <w:docGrid w:linePitch="360"/>
        </w:sectPr>
      </w:pPr>
    </w:p>
    <w:bookmarkStart w:id="10" w:name="_Toc354495530" w:displacedByCustomXml="next"/>
    <w:sdt>
      <w:sdtPr>
        <w:rPr>
          <w:b w:val="0"/>
          <w:bCs w:val="0"/>
          <w:caps w:val="0"/>
          <w:color w:val="auto"/>
          <w:spacing w:val="0"/>
          <w:sz w:val="20"/>
          <w:szCs w:val="20"/>
          <w:lang w:bidi="ar-SA"/>
        </w:rPr>
        <w:id w:val="187725924"/>
        <w:docPartObj>
          <w:docPartGallery w:val="Table of Contents"/>
          <w:docPartUnique/>
        </w:docPartObj>
      </w:sdtPr>
      <w:sdtEndPr>
        <w:rPr>
          <w:noProof/>
        </w:rPr>
      </w:sdtEndPr>
      <w:sdtContent>
        <w:p w14:paraId="31836C11" w14:textId="77777777" w:rsidR="00401AC8" w:rsidRPr="004F1017" w:rsidRDefault="00401AC8">
          <w:pPr>
            <w:pStyle w:val="TOCHeading"/>
          </w:pPr>
          <w:r w:rsidRPr="004F1017">
            <w:t>Contents</w:t>
          </w:r>
        </w:p>
        <w:p w14:paraId="19D59355" w14:textId="176D97D4" w:rsidR="00A610C4" w:rsidRDefault="00B043EB">
          <w:pPr>
            <w:pStyle w:val="TOC1"/>
            <w:tabs>
              <w:tab w:val="right" w:leader="dot" w:pos="8302"/>
            </w:tabs>
            <w:rPr>
              <w:b w:val="0"/>
              <w:bCs w:val="0"/>
              <w:caps w:val="0"/>
              <w:noProof/>
              <w:sz w:val="22"/>
              <w:szCs w:val="22"/>
            </w:rPr>
          </w:pPr>
          <w:r>
            <w:rPr>
              <w:rFonts w:cstheme="minorHAnsi"/>
              <w:b w:val="0"/>
              <w:bCs w:val="0"/>
              <w:i/>
              <w:iCs/>
              <w:caps w:val="0"/>
              <w:sz w:val="22"/>
              <w:szCs w:val="22"/>
              <w:u w:val="single"/>
            </w:rPr>
            <w:fldChar w:fldCharType="begin"/>
          </w:r>
          <w:r>
            <w:rPr>
              <w:rFonts w:cstheme="minorHAnsi"/>
              <w:b w:val="0"/>
              <w:bCs w:val="0"/>
              <w:i/>
              <w:iCs/>
              <w:caps w:val="0"/>
              <w:sz w:val="22"/>
              <w:szCs w:val="22"/>
              <w:u w:val="single"/>
            </w:rPr>
            <w:instrText xml:space="preserve"> TOC \o "1-3" \h \z \u </w:instrText>
          </w:r>
          <w:r>
            <w:rPr>
              <w:rFonts w:cstheme="minorHAnsi"/>
              <w:b w:val="0"/>
              <w:bCs w:val="0"/>
              <w:i/>
              <w:iCs/>
              <w:caps w:val="0"/>
              <w:sz w:val="22"/>
              <w:szCs w:val="22"/>
              <w:u w:val="single"/>
            </w:rPr>
            <w:fldChar w:fldCharType="separate"/>
          </w:r>
          <w:hyperlink w:anchor="_Toc395692198" w:history="1">
            <w:r w:rsidR="00A610C4" w:rsidRPr="00B76149">
              <w:rPr>
                <w:rStyle w:val="Hyperlink"/>
                <w:noProof/>
              </w:rPr>
              <w:t>Introduction</w:t>
            </w:r>
            <w:r w:rsidR="00A610C4">
              <w:rPr>
                <w:noProof/>
                <w:webHidden/>
              </w:rPr>
              <w:tab/>
            </w:r>
            <w:r w:rsidR="00A610C4">
              <w:rPr>
                <w:noProof/>
                <w:webHidden/>
              </w:rPr>
              <w:fldChar w:fldCharType="begin"/>
            </w:r>
            <w:r w:rsidR="00A610C4">
              <w:rPr>
                <w:noProof/>
                <w:webHidden/>
              </w:rPr>
              <w:instrText xml:space="preserve"> PAGEREF _Toc395692198 \h </w:instrText>
            </w:r>
            <w:r w:rsidR="00A610C4">
              <w:rPr>
                <w:noProof/>
                <w:webHidden/>
              </w:rPr>
            </w:r>
            <w:r w:rsidR="00A610C4">
              <w:rPr>
                <w:noProof/>
                <w:webHidden/>
              </w:rPr>
              <w:fldChar w:fldCharType="separate"/>
            </w:r>
            <w:r w:rsidR="00282272">
              <w:rPr>
                <w:noProof/>
                <w:webHidden/>
              </w:rPr>
              <w:t>3</w:t>
            </w:r>
            <w:r w:rsidR="00A610C4">
              <w:rPr>
                <w:noProof/>
                <w:webHidden/>
              </w:rPr>
              <w:fldChar w:fldCharType="end"/>
            </w:r>
          </w:hyperlink>
        </w:p>
        <w:p w14:paraId="3181DE79" w14:textId="551E8BDD" w:rsidR="00A610C4" w:rsidRDefault="00A610C4">
          <w:pPr>
            <w:pStyle w:val="TOC2"/>
            <w:tabs>
              <w:tab w:val="right" w:leader="dot" w:pos="8302"/>
            </w:tabs>
            <w:rPr>
              <w:smallCaps w:val="0"/>
              <w:noProof/>
              <w:sz w:val="22"/>
              <w:szCs w:val="22"/>
            </w:rPr>
          </w:pPr>
          <w:hyperlink w:anchor="_Toc395692199" w:history="1">
            <w:r w:rsidRPr="00B76149">
              <w:rPr>
                <w:rStyle w:val="Hyperlink"/>
                <w:noProof/>
              </w:rPr>
              <w:t>Purpose</w:t>
            </w:r>
            <w:r>
              <w:rPr>
                <w:noProof/>
                <w:webHidden/>
              </w:rPr>
              <w:tab/>
            </w:r>
            <w:r>
              <w:rPr>
                <w:noProof/>
                <w:webHidden/>
              </w:rPr>
              <w:fldChar w:fldCharType="begin"/>
            </w:r>
            <w:r>
              <w:rPr>
                <w:noProof/>
                <w:webHidden/>
              </w:rPr>
              <w:instrText xml:space="preserve"> PAGEREF _Toc395692199 \h </w:instrText>
            </w:r>
            <w:r>
              <w:rPr>
                <w:noProof/>
                <w:webHidden/>
              </w:rPr>
            </w:r>
            <w:r>
              <w:rPr>
                <w:noProof/>
                <w:webHidden/>
              </w:rPr>
              <w:fldChar w:fldCharType="separate"/>
            </w:r>
            <w:r w:rsidR="00282272">
              <w:rPr>
                <w:noProof/>
                <w:webHidden/>
              </w:rPr>
              <w:t>3</w:t>
            </w:r>
            <w:r>
              <w:rPr>
                <w:noProof/>
                <w:webHidden/>
              </w:rPr>
              <w:fldChar w:fldCharType="end"/>
            </w:r>
          </w:hyperlink>
        </w:p>
        <w:p w14:paraId="5E40A371" w14:textId="6DDC7745" w:rsidR="00A610C4" w:rsidRDefault="00A610C4">
          <w:pPr>
            <w:pStyle w:val="TOC2"/>
            <w:tabs>
              <w:tab w:val="right" w:leader="dot" w:pos="8302"/>
            </w:tabs>
            <w:rPr>
              <w:smallCaps w:val="0"/>
              <w:noProof/>
              <w:sz w:val="22"/>
              <w:szCs w:val="22"/>
            </w:rPr>
          </w:pPr>
          <w:hyperlink w:anchor="_Toc395692200" w:history="1">
            <w:r w:rsidRPr="00B76149">
              <w:rPr>
                <w:rStyle w:val="Hyperlink"/>
                <w:noProof/>
              </w:rPr>
              <w:t>Audience</w:t>
            </w:r>
            <w:r>
              <w:rPr>
                <w:noProof/>
                <w:webHidden/>
              </w:rPr>
              <w:tab/>
            </w:r>
            <w:r>
              <w:rPr>
                <w:noProof/>
                <w:webHidden/>
              </w:rPr>
              <w:fldChar w:fldCharType="begin"/>
            </w:r>
            <w:r>
              <w:rPr>
                <w:noProof/>
                <w:webHidden/>
              </w:rPr>
              <w:instrText xml:space="preserve"> PAGEREF _Toc395692200 \h </w:instrText>
            </w:r>
            <w:r>
              <w:rPr>
                <w:noProof/>
                <w:webHidden/>
              </w:rPr>
            </w:r>
            <w:r>
              <w:rPr>
                <w:noProof/>
                <w:webHidden/>
              </w:rPr>
              <w:fldChar w:fldCharType="separate"/>
            </w:r>
            <w:r w:rsidR="00282272">
              <w:rPr>
                <w:noProof/>
                <w:webHidden/>
              </w:rPr>
              <w:t>3</w:t>
            </w:r>
            <w:r>
              <w:rPr>
                <w:noProof/>
                <w:webHidden/>
              </w:rPr>
              <w:fldChar w:fldCharType="end"/>
            </w:r>
          </w:hyperlink>
        </w:p>
        <w:p w14:paraId="70CB1DEF" w14:textId="457F5433" w:rsidR="00A610C4" w:rsidRDefault="00A610C4">
          <w:pPr>
            <w:pStyle w:val="TOC2"/>
            <w:tabs>
              <w:tab w:val="right" w:leader="dot" w:pos="8302"/>
            </w:tabs>
            <w:rPr>
              <w:smallCaps w:val="0"/>
              <w:noProof/>
              <w:sz w:val="22"/>
              <w:szCs w:val="22"/>
            </w:rPr>
          </w:pPr>
          <w:hyperlink w:anchor="_Toc395692201" w:history="1">
            <w:r w:rsidRPr="00B76149">
              <w:rPr>
                <w:rStyle w:val="Hyperlink"/>
                <w:noProof/>
              </w:rPr>
              <w:t>Overview</w:t>
            </w:r>
            <w:r>
              <w:rPr>
                <w:noProof/>
                <w:webHidden/>
              </w:rPr>
              <w:tab/>
            </w:r>
            <w:r>
              <w:rPr>
                <w:noProof/>
                <w:webHidden/>
              </w:rPr>
              <w:fldChar w:fldCharType="begin"/>
            </w:r>
            <w:r>
              <w:rPr>
                <w:noProof/>
                <w:webHidden/>
              </w:rPr>
              <w:instrText xml:space="preserve"> PAGEREF _Toc395692201 \h </w:instrText>
            </w:r>
            <w:r>
              <w:rPr>
                <w:noProof/>
                <w:webHidden/>
              </w:rPr>
            </w:r>
            <w:r>
              <w:rPr>
                <w:noProof/>
                <w:webHidden/>
              </w:rPr>
              <w:fldChar w:fldCharType="separate"/>
            </w:r>
            <w:r w:rsidR="00282272">
              <w:rPr>
                <w:noProof/>
                <w:webHidden/>
              </w:rPr>
              <w:t>3</w:t>
            </w:r>
            <w:r>
              <w:rPr>
                <w:noProof/>
                <w:webHidden/>
              </w:rPr>
              <w:fldChar w:fldCharType="end"/>
            </w:r>
          </w:hyperlink>
        </w:p>
        <w:p w14:paraId="3B484BA4" w14:textId="0B40510D" w:rsidR="00A610C4" w:rsidRDefault="00A610C4">
          <w:pPr>
            <w:pStyle w:val="TOC1"/>
            <w:tabs>
              <w:tab w:val="right" w:leader="dot" w:pos="8302"/>
            </w:tabs>
            <w:rPr>
              <w:b w:val="0"/>
              <w:bCs w:val="0"/>
              <w:caps w:val="0"/>
              <w:noProof/>
              <w:sz w:val="22"/>
              <w:szCs w:val="22"/>
            </w:rPr>
          </w:pPr>
          <w:hyperlink w:anchor="_Toc395692202" w:history="1">
            <w:r w:rsidRPr="00B76149">
              <w:rPr>
                <w:rStyle w:val="Hyperlink"/>
                <w:noProof/>
              </w:rPr>
              <w:t>Prerequisites</w:t>
            </w:r>
            <w:r>
              <w:rPr>
                <w:noProof/>
                <w:webHidden/>
              </w:rPr>
              <w:tab/>
            </w:r>
            <w:r>
              <w:rPr>
                <w:noProof/>
                <w:webHidden/>
              </w:rPr>
              <w:fldChar w:fldCharType="begin"/>
            </w:r>
            <w:r>
              <w:rPr>
                <w:noProof/>
                <w:webHidden/>
              </w:rPr>
              <w:instrText xml:space="preserve"> PAGEREF _Toc395692202 \h </w:instrText>
            </w:r>
            <w:r>
              <w:rPr>
                <w:noProof/>
                <w:webHidden/>
              </w:rPr>
            </w:r>
            <w:r>
              <w:rPr>
                <w:noProof/>
                <w:webHidden/>
              </w:rPr>
              <w:fldChar w:fldCharType="separate"/>
            </w:r>
            <w:r w:rsidR="00282272">
              <w:rPr>
                <w:noProof/>
                <w:webHidden/>
              </w:rPr>
              <w:t>4</w:t>
            </w:r>
            <w:r>
              <w:rPr>
                <w:noProof/>
                <w:webHidden/>
              </w:rPr>
              <w:fldChar w:fldCharType="end"/>
            </w:r>
          </w:hyperlink>
        </w:p>
        <w:p w14:paraId="5F8AA91E" w14:textId="1C9945C0" w:rsidR="00A610C4" w:rsidRDefault="00A610C4">
          <w:pPr>
            <w:pStyle w:val="TOC2"/>
            <w:tabs>
              <w:tab w:val="right" w:leader="dot" w:pos="8302"/>
            </w:tabs>
            <w:rPr>
              <w:smallCaps w:val="0"/>
              <w:noProof/>
              <w:sz w:val="22"/>
              <w:szCs w:val="22"/>
            </w:rPr>
          </w:pPr>
          <w:hyperlink w:anchor="_Toc395692203" w:history="1">
            <w:r w:rsidRPr="00B76149">
              <w:rPr>
                <w:rStyle w:val="Hyperlink"/>
                <w:noProof/>
              </w:rPr>
              <w:t>Registration</w:t>
            </w:r>
            <w:r>
              <w:rPr>
                <w:noProof/>
                <w:webHidden/>
              </w:rPr>
              <w:tab/>
            </w:r>
            <w:r>
              <w:rPr>
                <w:noProof/>
                <w:webHidden/>
              </w:rPr>
              <w:fldChar w:fldCharType="begin"/>
            </w:r>
            <w:r>
              <w:rPr>
                <w:noProof/>
                <w:webHidden/>
              </w:rPr>
              <w:instrText xml:space="preserve"> PAGEREF _Toc395692203 \h </w:instrText>
            </w:r>
            <w:r>
              <w:rPr>
                <w:noProof/>
                <w:webHidden/>
              </w:rPr>
            </w:r>
            <w:r>
              <w:rPr>
                <w:noProof/>
                <w:webHidden/>
              </w:rPr>
              <w:fldChar w:fldCharType="separate"/>
            </w:r>
            <w:r w:rsidR="00282272">
              <w:rPr>
                <w:noProof/>
                <w:webHidden/>
              </w:rPr>
              <w:t>4</w:t>
            </w:r>
            <w:r>
              <w:rPr>
                <w:noProof/>
                <w:webHidden/>
              </w:rPr>
              <w:fldChar w:fldCharType="end"/>
            </w:r>
          </w:hyperlink>
        </w:p>
        <w:p w14:paraId="6586DC3B" w14:textId="3950C382" w:rsidR="00A610C4" w:rsidRDefault="00A610C4">
          <w:pPr>
            <w:pStyle w:val="TOC2"/>
            <w:tabs>
              <w:tab w:val="right" w:leader="dot" w:pos="8302"/>
            </w:tabs>
            <w:rPr>
              <w:smallCaps w:val="0"/>
              <w:noProof/>
              <w:sz w:val="22"/>
              <w:szCs w:val="22"/>
            </w:rPr>
          </w:pPr>
          <w:hyperlink w:anchor="_Toc395692204" w:history="1">
            <w:r w:rsidRPr="00B76149">
              <w:rPr>
                <w:rStyle w:val="Hyperlink"/>
                <w:noProof/>
              </w:rPr>
              <w:t>Digital Certificate</w:t>
            </w:r>
            <w:r>
              <w:rPr>
                <w:noProof/>
                <w:webHidden/>
              </w:rPr>
              <w:tab/>
            </w:r>
            <w:r>
              <w:rPr>
                <w:noProof/>
                <w:webHidden/>
              </w:rPr>
              <w:fldChar w:fldCharType="begin"/>
            </w:r>
            <w:r>
              <w:rPr>
                <w:noProof/>
                <w:webHidden/>
              </w:rPr>
              <w:instrText xml:space="preserve"> PAGEREF _Toc395692204 \h </w:instrText>
            </w:r>
            <w:r>
              <w:rPr>
                <w:noProof/>
                <w:webHidden/>
              </w:rPr>
            </w:r>
            <w:r>
              <w:rPr>
                <w:noProof/>
                <w:webHidden/>
              </w:rPr>
              <w:fldChar w:fldCharType="separate"/>
            </w:r>
            <w:r w:rsidR="00282272">
              <w:rPr>
                <w:noProof/>
                <w:webHidden/>
              </w:rPr>
              <w:t>4</w:t>
            </w:r>
            <w:r>
              <w:rPr>
                <w:noProof/>
                <w:webHidden/>
              </w:rPr>
              <w:fldChar w:fldCharType="end"/>
            </w:r>
          </w:hyperlink>
        </w:p>
        <w:p w14:paraId="01BBB8B3" w14:textId="6F3CE7A2" w:rsidR="00A610C4" w:rsidRDefault="00A610C4">
          <w:pPr>
            <w:pStyle w:val="TOC2"/>
            <w:tabs>
              <w:tab w:val="right" w:leader="dot" w:pos="8302"/>
            </w:tabs>
            <w:rPr>
              <w:smallCaps w:val="0"/>
              <w:noProof/>
              <w:sz w:val="22"/>
              <w:szCs w:val="22"/>
            </w:rPr>
          </w:pPr>
          <w:hyperlink w:anchor="_Toc395692205" w:history="1">
            <w:r w:rsidRPr="00B76149">
              <w:rPr>
                <w:rStyle w:val="Hyperlink"/>
                <w:noProof/>
              </w:rPr>
              <w:t>Development Environment</w:t>
            </w:r>
            <w:r>
              <w:rPr>
                <w:noProof/>
                <w:webHidden/>
              </w:rPr>
              <w:tab/>
            </w:r>
            <w:r>
              <w:rPr>
                <w:noProof/>
                <w:webHidden/>
              </w:rPr>
              <w:fldChar w:fldCharType="begin"/>
            </w:r>
            <w:r>
              <w:rPr>
                <w:noProof/>
                <w:webHidden/>
              </w:rPr>
              <w:instrText xml:space="preserve"> PAGEREF _Toc395692205 \h </w:instrText>
            </w:r>
            <w:r>
              <w:rPr>
                <w:noProof/>
                <w:webHidden/>
              </w:rPr>
            </w:r>
            <w:r>
              <w:rPr>
                <w:noProof/>
                <w:webHidden/>
              </w:rPr>
              <w:fldChar w:fldCharType="separate"/>
            </w:r>
            <w:r w:rsidR="00282272">
              <w:rPr>
                <w:noProof/>
                <w:webHidden/>
              </w:rPr>
              <w:t>4</w:t>
            </w:r>
            <w:r>
              <w:rPr>
                <w:noProof/>
                <w:webHidden/>
              </w:rPr>
              <w:fldChar w:fldCharType="end"/>
            </w:r>
          </w:hyperlink>
        </w:p>
        <w:p w14:paraId="19A968C5" w14:textId="67C388CB" w:rsidR="00A610C4" w:rsidRDefault="00A610C4">
          <w:pPr>
            <w:pStyle w:val="TOC1"/>
            <w:tabs>
              <w:tab w:val="right" w:leader="dot" w:pos="8302"/>
            </w:tabs>
            <w:rPr>
              <w:b w:val="0"/>
              <w:bCs w:val="0"/>
              <w:caps w:val="0"/>
              <w:noProof/>
              <w:sz w:val="22"/>
              <w:szCs w:val="22"/>
            </w:rPr>
          </w:pPr>
          <w:hyperlink w:anchor="_Toc395692206" w:history="1">
            <w:r w:rsidRPr="00B76149">
              <w:rPr>
                <w:rStyle w:val="Hyperlink"/>
                <w:noProof/>
              </w:rPr>
              <w:t>Using The Sample Code</w:t>
            </w:r>
            <w:r>
              <w:rPr>
                <w:noProof/>
                <w:webHidden/>
              </w:rPr>
              <w:tab/>
            </w:r>
            <w:r>
              <w:rPr>
                <w:noProof/>
                <w:webHidden/>
              </w:rPr>
              <w:fldChar w:fldCharType="begin"/>
            </w:r>
            <w:r>
              <w:rPr>
                <w:noProof/>
                <w:webHidden/>
              </w:rPr>
              <w:instrText xml:space="preserve"> PAGEREF _Toc395692206 \h </w:instrText>
            </w:r>
            <w:r>
              <w:rPr>
                <w:noProof/>
                <w:webHidden/>
              </w:rPr>
            </w:r>
            <w:r>
              <w:rPr>
                <w:noProof/>
                <w:webHidden/>
              </w:rPr>
              <w:fldChar w:fldCharType="separate"/>
            </w:r>
            <w:r w:rsidR="00282272">
              <w:rPr>
                <w:noProof/>
                <w:webHidden/>
              </w:rPr>
              <w:t>5</w:t>
            </w:r>
            <w:r>
              <w:rPr>
                <w:noProof/>
                <w:webHidden/>
              </w:rPr>
              <w:fldChar w:fldCharType="end"/>
            </w:r>
          </w:hyperlink>
        </w:p>
        <w:p w14:paraId="13251AD3" w14:textId="7C83A5ED" w:rsidR="00A610C4" w:rsidRDefault="00A610C4">
          <w:pPr>
            <w:pStyle w:val="TOC2"/>
            <w:tabs>
              <w:tab w:val="right" w:leader="dot" w:pos="8302"/>
            </w:tabs>
            <w:rPr>
              <w:smallCaps w:val="0"/>
              <w:noProof/>
              <w:sz w:val="22"/>
              <w:szCs w:val="22"/>
            </w:rPr>
          </w:pPr>
          <w:hyperlink w:anchor="_Toc395692207" w:history="1">
            <w:r w:rsidRPr="00B76149">
              <w:rPr>
                <w:rStyle w:val="Hyperlink"/>
                <w:noProof/>
              </w:rPr>
              <w:t>Environment</w:t>
            </w:r>
            <w:r>
              <w:rPr>
                <w:noProof/>
                <w:webHidden/>
              </w:rPr>
              <w:tab/>
            </w:r>
            <w:r>
              <w:rPr>
                <w:noProof/>
                <w:webHidden/>
              </w:rPr>
              <w:fldChar w:fldCharType="begin"/>
            </w:r>
            <w:r>
              <w:rPr>
                <w:noProof/>
                <w:webHidden/>
              </w:rPr>
              <w:instrText xml:space="preserve"> PAGEREF _Toc395692207 \h </w:instrText>
            </w:r>
            <w:r>
              <w:rPr>
                <w:noProof/>
                <w:webHidden/>
              </w:rPr>
            </w:r>
            <w:r>
              <w:rPr>
                <w:noProof/>
                <w:webHidden/>
              </w:rPr>
              <w:fldChar w:fldCharType="separate"/>
            </w:r>
            <w:r w:rsidR="00282272">
              <w:rPr>
                <w:noProof/>
                <w:webHidden/>
              </w:rPr>
              <w:t>5</w:t>
            </w:r>
            <w:r>
              <w:rPr>
                <w:noProof/>
                <w:webHidden/>
              </w:rPr>
              <w:fldChar w:fldCharType="end"/>
            </w:r>
          </w:hyperlink>
        </w:p>
        <w:p w14:paraId="1182BF30" w14:textId="73AC736E" w:rsidR="00A610C4" w:rsidRDefault="00A610C4">
          <w:pPr>
            <w:pStyle w:val="TOC2"/>
            <w:tabs>
              <w:tab w:val="right" w:leader="dot" w:pos="8302"/>
            </w:tabs>
            <w:rPr>
              <w:smallCaps w:val="0"/>
              <w:noProof/>
              <w:sz w:val="22"/>
              <w:szCs w:val="22"/>
            </w:rPr>
          </w:pPr>
          <w:hyperlink w:anchor="_Toc395692208" w:history="1">
            <w:r w:rsidRPr="00B76149">
              <w:rPr>
                <w:rStyle w:val="Hyperlink"/>
                <w:noProof/>
              </w:rPr>
              <w:t>Command Line Interface</w:t>
            </w:r>
            <w:r>
              <w:rPr>
                <w:noProof/>
                <w:webHidden/>
              </w:rPr>
              <w:tab/>
            </w:r>
            <w:r>
              <w:rPr>
                <w:noProof/>
                <w:webHidden/>
              </w:rPr>
              <w:fldChar w:fldCharType="begin"/>
            </w:r>
            <w:r>
              <w:rPr>
                <w:noProof/>
                <w:webHidden/>
              </w:rPr>
              <w:instrText xml:space="preserve"> PAGEREF _Toc395692208 \h </w:instrText>
            </w:r>
            <w:r>
              <w:rPr>
                <w:noProof/>
                <w:webHidden/>
              </w:rPr>
            </w:r>
            <w:r>
              <w:rPr>
                <w:noProof/>
                <w:webHidden/>
              </w:rPr>
              <w:fldChar w:fldCharType="separate"/>
            </w:r>
            <w:r w:rsidR="00282272">
              <w:rPr>
                <w:noProof/>
                <w:webHidden/>
              </w:rPr>
              <w:t>5</w:t>
            </w:r>
            <w:r>
              <w:rPr>
                <w:noProof/>
                <w:webHidden/>
              </w:rPr>
              <w:fldChar w:fldCharType="end"/>
            </w:r>
          </w:hyperlink>
        </w:p>
        <w:p w14:paraId="5FED4032" w14:textId="46F2937F" w:rsidR="00A610C4" w:rsidRDefault="00A610C4">
          <w:pPr>
            <w:pStyle w:val="TOC2"/>
            <w:tabs>
              <w:tab w:val="right" w:leader="dot" w:pos="8302"/>
            </w:tabs>
            <w:rPr>
              <w:smallCaps w:val="0"/>
              <w:noProof/>
              <w:sz w:val="22"/>
              <w:szCs w:val="22"/>
            </w:rPr>
          </w:pPr>
          <w:hyperlink w:anchor="_Toc395692209" w:history="1">
            <w:r w:rsidRPr="00B76149">
              <w:rPr>
                <w:rStyle w:val="Hyperlink"/>
                <w:noProof/>
              </w:rPr>
              <w:t>Source Files</w:t>
            </w:r>
            <w:r>
              <w:rPr>
                <w:noProof/>
                <w:webHidden/>
              </w:rPr>
              <w:tab/>
            </w:r>
            <w:r>
              <w:rPr>
                <w:noProof/>
                <w:webHidden/>
              </w:rPr>
              <w:fldChar w:fldCharType="begin"/>
            </w:r>
            <w:r>
              <w:rPr>
                <w:noProof/>
                <w:webHidden/>
              </w:rPr>
              <w:instrText xml:space="preserve"> PAGEREF _Toc395692209 \h </w:instrText>
            </w:r>
            <w:r>
              <w:rPr>
                <w:noProof/>
                <w:webHidden/>
              </w:rPr>
            </w:r>
            <w:r>
              <w:rPr>
                <w:noProof/>
                <w:webHidden/>
              </w:rPr>
              <w:fldChar w:fldCharType="separate"/>
            </w:r>
            <w:r w:rsidR="00282272">
              <w:rPr>
                <w:noProof/>
                <w:webHidden/>
              </w:rPr>
              <w:t>5</w:t>
            </w:r>
            <w:r>
              <w:rPr>
                <w:noProof/>
                <w:webHidden/>
              </w:rPr>
              <w:fldChar w:fldCharType="end"/>
            </w:r>
          </w:hyperlink>
        </w:p>
        <w:p w14:paraId="2BC49B00" w14:textId="20652A09" w:rsidR="00A610C4" w:rsidRDefault="00A610C4">
          <w:pPr>
            <w:pStyle w:val="TOC2"/>
            <w:tabs>
              <w:tab w:val="right" w:leader="dot" w:pos="8302"/>
            </w:tabs>
            <w:rPr>
              <w:smallCaps w:val="0"/>
              <w:noProof/>
              <w:sz w:val="22"/>
              <w:szCs w:val="22"/>
            </w:rPr>
          </w:pPr>
          <w:hyperlink w:anchor="_Toc395692210" w:history="1">
            <w:r w:rsidRPr="00B76149">
              <w:rPr>
                <w:rStyle w:val="Hyperlink"/>
                <w:noProof/>
              </w:rPr>
              <w:t>Basic Flow</w:t>
            </w:r>
            <w:r>
              <w:rPr>
                <w:noProof/>
                <w:webHidden/>
              </w:rPr>
              <w:tab/>
            </w:r>
            <w:r>
              <w:rPr>
                <w:noProof/>
                <w:webHidden/>
              </w:rPr>
              <w:fldChar w:fldCharType="begin"/>
            </w:r>
            <w:r>
              <w:rPr>
                <w:noProof/>
                <w:webHidden/>
              </w:rPr>
              <w:instrText xml:space="preserve"> PAGEREF _Toc395692210 \h </w:instrText>
            </w:r>
            <w:r>
              <w:rPr>
                <w:noProof/>
                <w:webHidden/>
              </w:rPr>
            </w:r>
            <w:r>
              <w:rPr>
                <w:noProof/>
                <w:webHidden/>
              </w:rPr>
              <w:fldChar w:fldCharType="separate"/>
            </w:r>
            <w:r w:rsidR="00282272">
              <w:rPr>
                <w:noProof/>
                <w:webHidden/>
              </w:rPr>
              <w:t>6</w:t>
            </w:r>
            <w:r>
              <w:rPr>
                <w:noProof/>
                <w:webHidden/>
              </w:rPr>
              <w:fldChar w:fldCharType="end"/>
            </w:r>
          </w:hyperlink>
        </w:p>
        <w:p w14:paraId="307B2ADD" w14:textId="638C912C" w:rsidR="00A610C4" w:rsidRDefault="00A610C4">
          <w:pPr>
            <w:pStyle w:val="TOC2"/>
            <w:tabs>
              <w:tab w:val="right" w:leader="dot" w:pos="8302"/>
            </w:tabs>
            <w:rPr>
              <w:smallCaps w:val="0"/>
              <w:noProof/>
              <w:sz w:val="22"/>
              <w:szCs w:val="22"/>
            </w:rPr>
          </w:pPr>
          <w:hyperlink w:anchor="_Toc395692211" w:history="1">
            <w:r w:rsidRPr="00B76149">
              <w:rPr>
                <w:rStyle w:val="Hyperlink"/>
                <w:noProof/>
              </w:rPr>
              <w:t>Required Changes</w:t>
            </w:r>
            <w:r>
              <w:rPr>
                <w:noProof/>
                <w:webHidden/>
              </w:rPr>
              <w:tab/>
            </w:r>
            <w:r>
              <w:rPr>
                <w:noProof/>
                <w:webHidden/>
              </w:rPr>
              <w:fldChar w:fldCharType="begin"/>
            </w:r>
            <w:r>
              <w:rPr>
                <w:noProof/>
                <w:webHidden/>
              </w:rPr>
              <w:instrText xml:space="preserve"> PAGEREF _Toc395692211 \h </w:instrText>
            </w:r>
            <w:r>
              <w:rPr>
                <w:noProof/>
                <w:webHidden/>
              </w:rPr>
            </w:r>
            <w:r>
              <w:rPr>
                <w:noProof/>
                <w:webHidden/>
              </w:rPr>
              <w:fldChar w:fldCharType="separate"/>
            </w:r>
            <w:r w:rsidR="00282272">
              <w:rPr>
                <w:noProof/>
                <w:webHidden/>
              </w:rPr>
              <w:t>7</w:t>
            </w:r>
            <w:r>
              <w:rPr>
                <w:noProof/>
                <w:webHidden/>
              </w:rPr>
              <w:fldChar w:fldCharType="end"/>
            </w:r>
          </w:hyperlink>
        </w:p>
        <w:p w14:paraId="00282E4A" w14:textId="619958ED" w:rsidR="00A610C4" w:rsidRDefault="00A610C4">
          <w:pPr>
            <w:pStyle w:val="TOC3"/>
            <w:tabs>
              <w:tab w:val="right" w:leader="dot" w:pos="8302"/>
            </w:tabs>
            <w:rPr>
              <w:i w:val="0"/>
              <w:iCs w:val="0"/>
              <w:noProof/>
              <w:sz w:val="22"/>
              <w:szCs w:val="22"/>
            </w:rPr>
          </w:pPr>
          <w:hyperlink w:anchor="_Toc395692212" w:history="1">
            <w:r w:rsidRPr="00B76149">
              <w:rPr>
                <w:rStyle w:val="Hyperlink"/>
                <w:noProof/>
              </w:rPr>
              <w:t>Dependencies</w:t>
            </w:r>
            <w:r>
              <w:rPr>
                <w:noProof/>
                <w:webHidden/>
              </w:rPr>
              <w:tab/>
            </w:r>
            <w:r>
              <w:rPr>
                <w:noProof/>
                <w:webHidden/>
              </w:rPr>
              <w:fldChar w:fldCharType="begin"/>
            </w:r>
            <w:r>
              <w:rPr>
                <w:noProof/>
                <w:webHidden/>
              </w:rPr>
              <w:instrText xml:space="preserve"> PAGEREF _Toc395692212 \h </w:instrText>
            </w:r>
            <w:r>
              <w:rPr>
                <w:noProof/>
                <w:webHidden/>
              </w:rPr>
            </w:r>
            <w:r>
              <w:rPr>
                <w:noProof/>
                <w:webHidden/>
              </w:rPr>
              <w:fldChar w:fldCharType="separate"/>
            </w:r>
            <w:r w:rsidR="00282272">
              <w:rPr>
                <w:noProof/>
                <w:webHidden/>
              </w:rPr>
              <w:t>7</w:t>
            </w:r>
            <w:r>
              <w:rPr>
                <w:noProof/>
                <w:webHidden/>
              </w:rPr>
              <w:fldChar w:fldCharType="end"/>
            </w:r>
          </w:hyperlink>
        </w:p>
        <w:p w14:paraId="208483BC" w14:textId="08070A0B" w:rsidR="00A610C4" w:rsidRDefault="00A610C4">
          <w:pPr>
            <w:pStyle w:val="TOC3"/>
            <w:tabs>
              <w:tab w:val="right" w:leader="dot" w:pos="8302"/>
            </w:tabs>
            <w:rPr>
              <w:i w:val="0"/>
              <w:iCs w:val="0"/>
              <w:noProof/>
              <w:sz w:val="22"/>
              <w:szCs w:val="22"/>
            </w:rPr>
          </w:pPr>
          <w:hyperlink w:anchor="_Toc395692213" w:history="1">
            <w:r w:rsidRPr="00B76149">
              <w:rPr>
                <w:rStyle w:val="Hyperlink"/>
                <w:noProof/>
              </w:rPr>
              <w:t>ServiceChannel.cs</w:t>
            </w:r>
            <w:r>
              <w:rPr>
                <w:noProof/>
                <w:webHidden/>
              </w:rPr>
              <w:tab/>
            </w:r>
            <w:r>
              <w:rPr>
                <w:noProof/>
                <w:webHidden/>
              </w:rPr>
              <w:fldChar w:fldCharType="begin"/>
            </w:r>
            <w:r>
              <w:rPr>
                <w:noProof/>
                <w:webHidden/>
              </w:rPr>
              <w:instrText xml:space="preserve"> PAGEREF _Toc395692213 \h </w:instrText>
            </w:r>
            <w:r>
              <w:rPr>
                <w:noProof/>
                <w:webHidden/>
              </w:rPr>
            </w:r>
            <w:r>
              <w:rPr>
                <w:noProof/>
                <w:webHidden/>
              </w:rPr>
              <w:fldChar w:fldCharType="separate"/>
            </w:r>
            <w:r w:rsidR="00282272">
              <w:rPr>
                <w:noProof/>
                <w:webHidden/>
              </w:rPr>
              <w:t>7</w:t>
            </w:r>
            <w:r>
              <w:rPr>
                <w:noProof/>
                <w:webHidden/>
              </w:rPr>
              <w:fldChar w:fldCharType="end"/>
            </w:r>
          </w:hyperlink>
        </w:p>
        <w:p w14:paraId="16BE7547" w14:textId="7766C96B" w:rsidR="00A610C4" w:rsidRDefault="00A610C4">
          <w:pPr>
            <w:pStyle w:val="TOC3"/>
            <w:tabs>
              <w:tab w:val="right" w:leader="dot" w:pos="8302"/>
            </w:tabs>
            <w:rPr>
              <w:i w:val="0"/>
              <w:iCs w:val="0"/>
              <w:noProof/>
              <w:sz w:val="22"/>
              <w:szCs w:val="22"/>
            </w:rPr>
          </w:pPr>
          <w:hyperlink w:anchor="_Toc395692214" w:history="1">
            <w:r w:rsidRPr="00B76149">
              <w:rPr>
                <w:rStyle w:val="Hyperlink"/>
                <w:noProof/>
              </w:rPr>
              <w:t>RequestFactory.cs</w:t>
            </w:r>
            <w:r>
              <w:rPr>
                <w:noProof/>
                <w:webHidden/>
              </w:rPr>
              <w:tab/>
            </w:r>
            <w:r>
              <w:rPr>
                <w:noProof/>
                <w:webHidden/>
              </w:rPr>
              <w:fldChar w:fldCharType="begin"/>
            </w:r>
            <w:r>
              <w:rPr>
                <w:noProof/>
                <w:webHidden/>
              </w:rPr>
              <w:instrText xml:space="preserve"> PAGEREF _Toc395692214 \h </w:instrText>
            </w:r>
            <w:r>
              <w:rPr>
                <w:noProof/>
                <w:webHidden/>
              </w:rPr>
            </w:r>
            <w:r>
              <w:rPr>
                <w:noProof/>
                <w:webHidden/>
              </w:rPr>
              <w:fldChar w:fldCharType="separate"/>
            </w:r>
            <w:r w:rsidR="00282272">
              <w:rPr>
                <w:noProof/>
                <w:webHidden/>
              </w:rPr>
              <w:t>8</w:t>
            </w:r>
            <w:r>
              <w:rPr>
                <w:noProof/>
                <w:webHidden/>
              </w:rPr>
              <w:fldChar w:fldCharType="end"/>
            </w:r>
          </w:hyperlink>
        </w:p>
        <w:p w14:paraId="23A5EC94" w14:textId="2BDA775A" w:rsidR="00A610C4" w:rsidRDefault="00A610C4">
          <w:pPr>
            <w:pStyle w:val="TOC2"/>
            <w:tabs>
              <w:tab w:val="right" w:leader="dot" w:pos="8302"/>
            </w:tabs>
            <w:rPr>
              <w:smallCaps w:val="0"/>
              <w:noProof/>
              <w:sz w:val="22"/>
              <w:szCs w:val="22"/>
            </w:rPr>
          </w:pPr>
          <w:hyperlink w:anchor="_Toc395692215" w:history="1">
            <w:r w:rsidRPr="00B76149">
              <w:rPr>
                <w:rStyle w:val="Hyperlink"/>
                <w:noProof/>
              </w:rPr>
              <w:t>Document VerIfication</w:t>
            </w:r>
            <w:r>
              <w:rPr>
                <w:noProof/>
                <w:webHidden/>
              </w:rPr>
              <w:tab/>
            </w:r>
            <w:r>
              <w:rPr>
                <w:noProof/>
                <w:webHidden/>
              </w:rPr>
              <w:fldChar w:fldCharType="begin"/>
            </w:r>
            <w:r>
              <w:rPr>
                <w:noProof/>
                <w:webHidden/>
              </w:rPr>
              <w:instrText xml:space="preserve"> PAGEREF _Toc395692215 \h </w:instrText>
            </w:r>
            <w:r>
              <w:rPr>
                <w:noProof/>
                <w:webHidden/>
              </w:rPr>
            </w:r>
            <w:r>
              <w:rPr>
                <w:noProof/>
                <w:webHidden/>
              </w:rPr>
              <w:fldChar w:fldCharType="separate"/>
            </w:r>
            <w:r w:rsidR="00282272">
              <w:rPr>
                <w:noProof/>
                <w:webHidden/>
              </w:rPr>
              <w:t>8</w:t>
            </w:r>
            <w:r>
              <w:rPr>
                <w:noProof/>
                <w:webHidden/>
              </w:rPr>
              <w:fldChar w:fldCharType="end"/>
            </w:r>
          </w:hyperlink>
        </w:p>
        <w:p w14:paraId="2F719DB1" w14:textId="77777777" w:rsidR="00401AC8" w:rsidRDefault="00B043EB">
          <w:r>
            <w:rPr>
              <w:rFonts w:asciiTheme="minorHAnsi" w:hAnsiTheme="minorHAnsi" w:cstheme="minorHAnsi"/>
              <w:b/>
              <w:bCs/>
              <w:i/>
              <w:iCs/>
              <w:caps/>
              <w:sz w:val="22"/>
              <w:szCs w:val="22"/>
              <w:u w:val="single"/>
            </w:rPr>
            <w:fldChar w:fldCharType="end"/>
          </w:r>
        </w:p>
      </w:sdtContent>
    </w:sdt>
    <w:p w14:paraId="34BB646C" w14:textId="77777777" w:rsidR="00401AC8" w:rsidRDefault="00401AC8"/>
    <w:p w14:paraId="140843E7" w14:textId="77777777" w:rsidR="00401AC8" w:rsidRDefault="00401AC8">
      <w:pPr>
        <w:rPr>
          <w:b/>
          <w:bCs/>
          <w:caps/>
          <w:color w:val="FFFFFF" w:themeColor="background1"/>
          <w:spacing w:val="15"/>
          <w:sz w:val="22"/>
          <w:szCs w:val="22"/>
        </w:rPr>
      </w:pPr>
      <w:r>
        <w:br w:type="page"/>
      </w:r>
    </w:p>
    <w:p w14:paraId="1C219F08" w14:textId="77777777" w:rsidR="00F6004A" w:rsidRPr="00AC76C8" w:rsidRDefault="00F6004A" w:rsidP="00F6004A">
      <w:pPr>
        <w:pStyle w:val="Heading1"/>
      </w:pPr>
      <w:bookmarkStart w:id="11" w:name="_Toc357429769"/>
      <w:bookmarkStart w:id="12" w:name="_Toc357430305"/>
      <w:bookmarkStart w:id="13" w:name="_Toc395692198"/>
      <w:r w:rsidRPr="00AC76C8">
        <w:lastRenderedPageBreak/>
        <w:t>Introduction</w:t>
      </w:r>
      <w:bookmarkEnd w:id="10"/>
      <w:bookmarkEnd w:id="11"/>
      <w:bookmarkEnd w:id="12"/>
      <w:bookmarkEnd w:id="13"/>
    </w:p>
    <w:p w14:paraId="50DEAC87" w14:textId="77777777" w:rsidR="00F6004A" w:rsidRPr="00AC76C8" w:rsidRDefault="00F6004A" w:rsidP="00F6004A">
      <w:pPr>
        <w:pStyle w:val="Heading2"/>
      </w:pPr>
      <w:bookmarkStart w:id="14" w:name="_Toc354495531"/>
      <w:bookmarkStart w:id="15" w:name="_Toc357429770"/>
      <w:bookmarkStart w:id="16" w:name="_Toc357430306"/>
      <w:bookmarkStart w:id="17" w:name="_Toc395692199"/>
      <w:r w:rsidRPr="00AC76C8">
        <w:t>Purpose</w:t>
      </w:r>
      <w:bookmarkEnd w:id="14"/>
      <w:bookmarkEnd w:id="15"/>
      <w:bookmarkEnd w:id="16"/>
      <w:bookmarkEnd w:id="17"/>
    </w:p>
    <w:p w14:paraId="098DA0D8" w14:textId="2E0A2C83" w:rsidR="004B7F66" w:rsidRDefault="004B7F66" w:rsidP="004B7F66">
      <w:bookmarkStart w:id="18" w:name="_Toc354495532"/>
      <w:bookmarkStart w:id="19" w:name="_Toc357429771"/>
      <w:bookmarkStart w:id="20" w:name="_Toc357430307"/>
      <w:r>
        <w:t xml:space="preserve">This document </w:t>
      </w:r>
      <w:r w:rsidR="004944B7">
        <w:t xml:space="preserve">provides </w:t>
      </w:r>
      <w:r>
        <w:t xml:space="preserve">details </w:t>
      </w:r>
      <w:r w:rsidR="004944B7">
        <w:t xml:space="preserve">of </w:t>
      </w:r>
      <w:r>
        <w:t xml:space="preserve">the USI sample code for integrating with the USI external web service. </w:t>
      </w:r>
      <w:r w:rsidR="00C834DC">
        <w:t>S</w:t>
      </w:r>
      <w:r>
        <w:t>ample code delivered as a Visual Studio 20</w:t>
      </w:r>
      <w:r w:rsidR="00745A23">
        <w:t>22</w:t>
      </w:r>
      <w:r>
        <w:t>, .Net 4.</w:t>
      </w:r>
      <w:r w:rsidR="00745A23">
        <w:t>8</w:t>
      </w:r>
      <w:r>
        <w:t xml:space="preserve"> C# application.</w:t>
      </w:r>
    </w:p>
    <w:p w14:paraId="1960443B" w14:textId="77777777" w:rsidR="00D40CF8" w:rsidRPr="00AC76C8" w:rsidRDefault="00D40CF8" w:rsidP="00D40CF8">
      <w:pPr>
        <w:pStyle w:val="Heading2"/>
      </w:pPr>
      <w:bookmarkStart w:id="21" w:name="_Toc395692200"/>
      <w:r w:rsidRPr="00AC76C8">
        <w:t>Audience</w:t>
      </w:r>
      <w:bookmarkEnd w:id="18"/>
      <w:bookmarkEnd w:id="19"/>
      <w:bookmarkEnd w:id="20"/>
      <w:bookmarkEnd w:id="21"/>
    </w:p>
    <w:p w14:paraId="1D264308" w14:textId="77777777" w:rsidR="004B7F66" w:rsidRDefault="004B7F66" w:rsidP="004B7F66">
      <w:bookmarkStart w:id="22" w:name="_Toc354495533"/>
      <w:bookmarkStart w:id="23" w:name="_Toc357429772"/>
      <w:bookmarkStart w:id="24" w:name="_Toc357430308"/>
      <w:r>
        <w:t>Developers and/or system integrators should read this document.</w:t>
      </w:r>
    </w:p>
    <w:p w14:paraId="5FE65B34" w14:textId="77777777" w:rsidR="004B7F66" w:rsidRPr="00AC76C8" w:rsidRDefault="004B7F66" w:rsidP="004B7F66">
      <w:pPr>
        <w:pStyle w:val="Heading2"/>
      </w:pPr>
      <w:bookmarkStart w:id="25" w:name="_Toc395692201"/>
      <w:r>
        <w:t>Overview</w:t>
      </w:r>
      <w:bookmarkEnd w:id="25"/>
    </w:p>
    <w:p w14:paraId="2345B6CE" w14:textId="7B24EF8B" w:rsidR="004B7F66" w:rsidRDefault="004B7F66" w:rsidP="004B7F66">
      <w:r>
        <w:t xml:space="preserve">The USI Sample Code demonstrates how a Student Management System can integrate with the USI Agency web services. The web services provide </w:t>
      </w:r>
      <w:r w:rsidR="0088118E">
        <w:t>following</w:t>
      </w:r>
      <w:r>
        <w:t xml:space="preserve"> functions:</w:t>
      </w:r>
    </w:p>
    <w:p w14:paraId="4482B94E" w14:textId="77777777" w:rsidR="004B7F66" w:rsidRDefault="004B7F66" w:rsidP="004B7F66">
      <w:pPr>
        <w:numPr>
          <w:ilvl w:val="0"/>
          <w:numId w:val="38"/>
        </w:numPr>
        <w:spacing w:before="120" w:after="0" w:line="240" w:lineRule="auto"/>
      </w:pPr>
      <w:r>
        <w:t>Create a USI record for an individual and receive an immediate response;</w:t>
      </w:r>
    </w:p>
    <w:p w14:paraId="660BAF37" w14:textId="77777777" w:rsidR="004B7F66" w:rsidRDefault="004B7F66" w:rsidP="004B7F66">
      <w:pPr>
        <w:numPr>
          <w:ilvl w:val="0"/>
          <w:numId w:val="38"/>
        </w:numPr>
        <w:spacing w:before="120" w:after="0" w:line="240" w:lineRule="auto"/>
      </w:pPr>
      <w:r>
        <w:t>Verify a USI for an individual and receive an immediate response;</w:t>
      </w:r>
    </w:p>
    <w:p w14:paraId="694DAE90" w14:textId="77777777" w:rsidR="004B7F66" w:rsidRDefault="004B7F66" w:rsidP="004B7F66">
      <w:pPr>
        <w:numPr>
          <w:ilvl w:val="0"/>
          <w:numId w:val="38"/>
        </w:numPr>
        <w:spacing w:before="120" w:after="0" w:line="240" w:lineRule="auto"/>
      </w:pPr>
      <w:r>
        <w:t>Submit a batch of USI creation requests, a</w:t>
      </w:r>
      <w:r w:rsidR="000E7584">
        <w:t>nd receive a receipt number;</w:t>
      </w:r>
    </w:p>
    <w:p w14:paraId="642EC57E" w14:textId="77777777" w:rsidR="004B7F66" w:rsidRDefault="004B7F66" w:rsidP="004B7F66">
      <w:pPr>
        <w:numPr>
          <w:ilvl w:val="0"/>
          <w:numId w:val="38"/>
        </w:numPr>
        <w:spacing w:before="120" w:after="0" w:line="240" w:lineRule="auto"/>
      </w:pPr>
      <w:r>
        <w:t>Retrieve the results of a previous batch creation</w:t>
      </w:r>
      <w:r w:rsidR="000E7584">
        <w:t xml:space="preserve"> request via the receipt number; and</w:t>
      </w:r>
    </w:p>
    <w:p w14:paraId="715B644A" w14:textId="5FCDF7F4" w:rsidR="000E7584" w:rsidRDefault="000E7584" w:rsidP="004B7F66">
      <w:pPr>
        <w:numPr>
          <w:ilvl w:val="0"/>
          <w:numId w:val="38"/>
        </w:numPr>
        <w:spacing w:before="120" w:after="0" w:line="240" w:lineRule="auto"/>
      </w:pPr>
      <w:r>
        <w:t>Perform USI verification for a batch of requests and receive an immediate response.</w:t>
      </w:r>
    </w:p>
    <w:p w14:paraId="7BAE2387" w14:textId="1C72F59F" w:rsidR="004944B7" w:rsidRDefault="004944B7" w:rsidP="004B7F66">
      <w:pPr>
        <w:numPr>
          <w:ilvl w:val="0"/>
          <w:numId w:val="38"/>
        </w:numPr>
        <w:spacing w:before="120" w:after="0" w:line="240" w:lineRule="auto"/>
      </w:pPr>
      <w:r>
        <w:t>Update contact details for a given USI</w:t>
      </w:r>
    </w:p>
    <w:p w14:paraId="0145A012" w14:textId="4F670872" w:rsidR="00AA128F" w:rsidRDefault="00AA128F" w:rsidP="004B7F66">
      <w:pPr>
        <w:numPr>
          <w:ilvl w:val="0"/>
          <w:numId w:val="38"/>
        </w:numPr>
        <w:spacing w:before="120" w:after="0" w:line="240" w:lineRule="auto"/>
      </w:pPr>
      <w:r>
        <w:t>Get a list of Non DVS documents for the organisation code set to 0002 by default</w:t>
      </w:r>
    </w:p>
    <w:p w14:paraId="5A234BD7" w14:textId="77777777" w:rsidR="004B7F66" w:rsidRDefault="004B7F66" w:rsidP="004B7F66"/>
    <w:p w14:paraId="172152BF" w14:textId="77777777" w:rsidR="00AD1FE2" w:rsidRDefault="00AD1FE2">
      <w:pPr>
        <w:rPr>
          <w:b/>
          <w:bCs/>
          <w:caps/>
          <w:color w:val="FFFFFF" w:themeColor="background1"/>
          <w:spacing w:val="15"/>
          <w:sz w:val="22"/>
          <w:szCs w:val="22"/>
        </w:rPr>
      </w:pPr>
      <w:bookmarkStart w:id="26" w:name="_Toc354495534"/>
      <w:bookmarkEnd w:id="22"/>
      <w:bookmarkEnd w:id="23"/>
      <w:bookmarkEnd w:id="24"/>
      <w:r>
        <w:br w:type="page"/>
      </w:r>
    </w:p>
    <w:p w14:paraId="7470227B" w14:textId="77777777" w:rsidR="00D6746F" w:rsidRPr="00AC76C8" w:rsidRDefault="00D6746F" w:rsidP="00D6746F">
      <w:pPr>
        <w:pStyle w:val="Heading1"/>
      </w:pPr>
      <w:bookmarkStart w:id="27" w:name="_Toc395692202"/>
      <w:bookmarkStart w:id="28" w:name="_Toc363804528"/>
      <w:bookmarkEnd w:id="26"/>
      <w:r>
        <w:lastRenderedPageBreak/>
        <w:t>Prerequisites</w:t>
      </w:r>
      <w:bookmarkEnd w:id="27"/>
      <w:r>
        <w:tab/>
      </w:r>
    </w:p>
    <w:p w14:paraId="0CE7B243" w14:textId="77777777" w:rsidR="004B7F66" w:rsidRDefault="004B7F66" w:rsidP="004B7F66">
      <w:pPr>
        <w:pStyle w:val="Heading2"/>
      </w:pPr>
      <w:bookmarkStart w:id="29" w:name="_Toc395692203"/>
      <w:r>
        <w:t>Registration</w:t>
      </w:r>
      <w:bookmarkEnd w:id="28"/>
      <w:bookmarkEnd w:id="29"/>
    </w:p>
    <w:p w14:paraId="2FAE6545" w14:textId="72896A57" w:rsidR="004B7F66" w:rsidRDefault="004B7F66" w:rsidP="004B7F66">
      <w:r>
        <w:t>To use the USI web service RTO’s must be registered and current on Training.Gov.Au (TGA). Other VET related organisations can register with the USI Taskforce. Registration will provide organisations with an Organisation code</w:t>
      </w:r>
      <w:r w:rsidR="007F5147">
        <w:t xml:space="preserve"> (</w:t>
      </w:r>
      <w:r>
        <w:t xml:space="preserve">which </w:t>
      </w:r>
      <w:r w:rsidR="00462E20">
        <w:t xml:space="preserve">is </w:t>
      </w:r>
      <w:r>
        <w:t>provided when calling the USI web services</w:t>
      </w:r>
      <w:r w:rsidR="007F5147">
        <w:t>)</w:t>
      </w:r>
      <w:r>
        <w:t>.</w:t>
      </w:r>
    </w:p>
    <w:p w14:paraId="506FD2FE" w14:textId="77777777" w:rsidR="004B7F66" w:rsidRDefault="004B7F66" w:rsidP="004B7F66">
      <w:pPr>
        <w:pStyle w:val="Heading2"/>
      </w:pPr>
      <w:bookmarkStart w:id="30" w:name="_Toc363804529"/>
      <w:bookmarkStart w:id="31" w:name="_Toc395692204"/>
      <w:r>
        <w:t>Digital Certificate</w:t>
      </w:r>
      <w:bookmarkEnd w:id="30"/>
      <w:bookmarkEnd w:id="31"/>
    </w:p>
    <w:p w14:paraId="6CFE4CB0" w14:textId="58403504" w:rsidR="004B7F66" w:rsidRDefault="004B7F66" w:rsidP="004B7F66">
      <w:r>
        <w:t xml:space="preserve">Callers of the USI web services will require </w:t>
      </w:r>
      <w:r w:rsidR="00C54462">
        <w:t>a</w:t>
      </w:r>
      <w:r>
        <w:t xml:space="preserve"> </w:t>
      </w:r>
      <w:r w:rsidR="00417D10">
        <w:t>Machine</w:t>
      </w:r>
      <w:r>
        <w:t xml:space="preserve"> </w:t>
      </w:r>
      <w:r w:rsidR="006C54EA">
        <w:t xml:space="preserve">to Machine </w:t>
      </w:r>
      <w:r>
        <w:t>credential</w:t>
      </w:r>
      <w:r w:rsidR="00417D10">
        <w:t xml:space="preserve"> (M2M)</w:t>
      </w:r>
      <w:r>
        <w:t xml:space="preserve"> matching the ABN registered with TGA in order to verify their identity. For ThirdParty environments, device credential</w:t>
      </w:r>
      <w:r w:rsidR="009B15FA">
        <w:t>s are</w:t>
      </w:r>
      <w:r w:rsidR="00664E04">
        <w:t xml:space="preserve"> </w:t>
      </w:r>
      <w:r>
        <w:t xml:space="preserve">issued by </w:t>
      </w:r>
      <w:r w:rsidR="00417D10">
        <w:t>ATO</w:t>
      </w:r>
      <w:r>
        <w:t xml:space="preserve"> in the form of an Xml document (named KeyStore</w:t>
      </w:r>
      <w:r w:rsidR="001E0CC3">
        <w:t>-USI</w:t>
      </w:r>
      <w:r>
        <w:t>.Xml).</w:t>
      </w:r>
    </w:p>
    <w:p w14:paraId="72D0E3C9" w14:textId="5E6283F2" w:rsidR="004B7F66" w:rsidRDefault="004B7F66" w:rsidP="004B7F66">
      <w:r>
        <w:t xml:space="preserve">USI web services are secured using the </w:t>
      </w:r>
      <w:r w:rsidR="00417D10">
        <w:t>ATO</w:t>
      </w:r>
      <w:r>
        <w:t xml:space="preserve"> </w:t>
      </w:r>
      <w:r w:rsidR="00417D10">
        <w:t xml:space="preserve">Machine Authentication </w:t>
      </w:r>
      <w:r>
        <w:t>Service (</w:t>
      </w:r>
      <w:r w:rsidR="00417D10">
        <w:t>MAS</w:t>
      </w:r>
      <w:r>
        <w:t xml:space="preserve">). The </w:t>
      </w:r>
      <w:r w:rsidR="00172658">
        <w:t>MAS</w:t>
      </w:r>
      <w:r>
        <w:t xml:space="preserve"> is a service used to validate the credential and</w:t>
      </w:r>
      <w:r w:rsidR="00134D3F">
        <w:t xml:space="preserve"> generate security tokens. The</w:t>
      </w:r>
      <w:r>
        <w:t xml:space="preserve"> security tokens are used to secure one or more messages sent to the USI web services. </w:t>
      </w:r>
    </w:p>
    <w:p w14:paraId="52BF8CEE" w14:textId="790E1CE2" w:rsidR="004B7F66" w:rsidRDefault="004B7F66" w:rsidP="004B7F66">
      <w:r>
        <w:t>The sample code provided demonstrates how to extract t</w:t>
      </w:r>
      <w:r w:rsidR="00462E20">
        <w:t>he certificate from the K</w:t>
      </w:r>
      <w:r>
        <w:t>ey</w:t>
      </w:r>
      <w:r w:rsidR="00462E20">
        <w:t>S</w:t>
      </w:r>
      <w:r>
        <w:t xml:space="preserve">tore and make the </w:t>
      </w:r>
      <w:r w:rsidR="00BA6142">
        <w:t xml:space="preserve">call to </w:t>
      </w:r>
      <w:r w:rsidR="00172658">
        <w:t>MAS</w:t>
      </w:r>
      <w:r>
        <w:t>.</w:t>
      </w:r>
    </w:p>
    <w:p w14:paraId="198E6A7E" w14:textId="77777777" w:rsidR="004B7F66" w:rsidRDefault="004B7F66" w:rsidP="004B7F66">
      <w:pPr>
        <w:pStyle w:val="Heading2"/>
      </w:pPr>
      <w:bookmarkStart w:id="32" w:name="_Toc363804530"/>
      <w:bookmarkStart w:id="33" w:name="_Toc395692205"/>
      <w:r>
        <w:t>Development Environment</w:t>
      </w:r>
      <w:bookmarkEnd w:id="32"/>
      <w:bookmarkEnd w:id="33"/>
    </w:p>
    <w:p w14:paraId="07982A0F" w14:textId="77777777" w:rsidR="004B7F66" w:rsidRDefault="004B7F66" w:rsidP="004B7F66">
      <w:r>
        <w:t>The sample code has the following dependencies:</w:t>
      </w:r>
    </w:p>
    <w:p w14:paraId="73924375" w14:textId="5BE3F975" w:rsidR="004B7F66" w:rsidRDefault="004B7F66" w:rsidP="004B7F66">
      <w:pPr>
        <w:numPr>
          <w:ilvl w:val="0"/>
          <w:numId w:val="39"/>
        </w:numPr>
        <w:spacing w:before="120" w:after="0" w:line="240" w:lineRule="auto"/>
      </w:pPr>
      <w:r>
        <w:t>Visual Studio 201</w:t>
      </w:r>
      <w:r w:rsidR="00193951">
        <w:t>9</w:t>
      </w:r>
      <w:r>
        <w:t xml:space="preserve"> (Solution file format);</w:t>
      </w:r>
    </w:p>
    <w:p w14:paraId="4D32E0AE" w14:textId="7685248C" w:rsidR="004B7F66" w:rsidRDefault="004B7F66" w:rsidP="004B7F66">
      <w:pPr>
        <w:numPr>
          <w:ilvl w:val="0"/>
          <w:numId w:val="39"/>
        </w:numPr>
        <w:spacing w:before="120" w:after="0" w:line="240" w:lineRule="auto"/>
      </w:pPr>
      <w:r>
        <w:t>Microsoft .Net platform version 4.</w:t>
      </w:r>
      <w:r w:rsidR="00B11B54">
        <w:t>6.1</w:t>
      </w:r>
    </w:p>
    <w:p w14:paraId="33E252BF" w14:textId="49AFF03E" w:rsidR="004B7F66" w:rsidRDefault="00132ED6" w:rsidP="004B7F66">
      <w:pPr>
        <w:numPr>
          <w:ilvl w:val="0"/>
          <w:numId w:val="39"/>
        </w:numPr>
        <w:spacing w:before="120" w:after="0" w:line="240" w:lineRule="auto"/>
      </w:pPr>
      <w:r>
        <w:t xml:space="preserve">KeyStore Manager kit </w:t>
      </w:r>
      <w:r w:rsidR="004B7F66">
        <w:t>(AK</w:t>
      </w:r>
      <w:r>
        <w:t>M</w:t>
      </w:r>
      <w:r w:rsidR="004B7F66">
        <w:t xml:space="preserve">), sourced from the Australian Taxation Office </w:t>
      </w:r>
      <w:r w:rsidR="004B7F66" w:rsidRPr="00CC1607">
        <w:rPr>
          <w:color w:val="FF0000"/>
        </w:rPr>
        <w:t>(</w:t>
      </w:r>
      <w:r w:rsidR="00CC1607" w:rsidRPr="00CC1607">
        <w:rPr>
          <w:color w:val="FF0000"/>
        </w:rPr>
        <w:t>SBR)</w:t>
      </w:r>
      <w:r w:rsidR="004B7F66">
        <w:t>;</w:t>
      </w:r>
    </w:p>
    <w:p w14:paraId="0C8D3392" w14:textId="0B2AFC55" w:rsidR="004B7F66" w:rsidRDefault="004B7F66" w:rsidP="004B7F66">
      <w:pPr>
        <w:numPr>
          <w:ilvl w:val="0"/>
          <w:numId w:val="39"/>
        </w:numPr>
        <w:spacing w:before="120" w:after="0" w:line="240" w:lineRule="auto"/>
      </w:pPr>
      <w:r>
        <w:t>IIS 7.0 or higher;</w:t>
      </w:r>
    </w:p>
    <w:p w14:paraId="200014C6" w14:textId="2E6F438D" w:rsidR="004B7F66" w:rsidRDefault="004B7F66" w:rsidP="004B7F66">
      <w:pPr>
        <w:numPr>
          <w:ilvl w:val="0"/>
          <w:numId w:val="39"/>
        </w:numPr>
        <w:spacing w:before="120" w:after="0" w:line="240" w:lineRule="auto"/>
      </w:pPr>
      <w:r>
        <w:t>Bouncy Castle Crypto component;</w:t>
      </w:r>
    </w:p>
    <w:p w14:paraId="40A4B2EE" w14:textId="51E76766" w:rsidR="00D6746F" w:rsidRDefault="004B7F66" w:rsidP="001E0CC3">
      <w:pPr>
        <w:numPr>
          <w:ilvl w:val="0"/>
          <w:numId w:val="39"/>
        </w:numPr>
        <w:spacing w:before="120" w:after="0" w:line="240" w:lineRule="auto"/>
      </w:pPr>
      <w:r>
        <w:t>Enterprise Library Common Logging component</w:t>
      </w:r>
      <w:r w:rsidR="001E0CC3">
        <w:t>.</w:t>
      </w:r>
      <w:r w:rsidR="00D6746F">
        <w:br w:type="page"/>
      </w:r>
    </w:p>
    <w:p w14:paraId="09712A42" w14:textId="77777777" w:rsidR="00D6746F" w:rsidRPr="00AC76C8" w:rsidRDefault="00D6746F" w:rsidP="00D6746F">
      <w:pPr>
        <w:pStyle w:val="Heading1"/>
      </w:pPr>
      <w:bookmarkStart w:id="34" w:name="_Toc395692206"/>
      <w:r>
        <w:lastRenderedPageBreak/>
        <w:t>Using The Sample Code</w:t>
      </w:r>
      <w:bookmarkEnd w:id="34"/>
      <w:r>
        <w:tab/>
      </w:r>
    </w:p>
    <w:p w14:paraId="556ED8A1" w14:textId="77777777" w:rsidR="004B7F66" w:rsidRDefault="004B7F66" w:rsidP="004B7F66">
      <w:pPr>
        <w:pStyle w:val="Heading2"/>
        <w:spacing w:before="200"/>
      </w:pPr>
      <w:bookmarkStart w:id="35" w:name="_Toc363804532"/>
      <w:bookmarkStart w:id="36" w:name="_Toc395692207"/>
      <w:r>
        <w:t>Environment</w:t>
      </w:r>
      <w:bookmarkEnd w:id="35"/>
      <w:bookmarkEnd w:id="36"/>
    </w:p>
    <w:p w14:paraId="18796A3D" w14:textId="6DDC445C" w:rsidR="004B7F66" w:rsidRDefault="00987C25" w:rsidP="004B7F66">
      <w:r>
        <w:t>New r</w:t>
      </w:r>
      <w:r w:rsidR="004B7F66">
        <w:t xml:space="preserve">elease of the USI Sample Code </w:t>
      </w:r>
      <w:r w:rsidR="000F5916">
        <w:t xml:space="preserve">integrates </w:t>
      </w:r>
      <w:r w:rsidR="004B7F66">
        <w:t xml:space="preserve">with the </w:t>
      </w:r>
      <w:r w:rsidR="009C013D">
        <w:t>ATO</w:t>
      </w:r>
      <w:r w:rsidR="004B7F66">
        <w:t xml:space="preserve"> ThirdParty environment. The ThirdParty environment provides the following endpoints:</w:t>
      </w:r>
    </w:p>
    <w:p w14:paraId="04ED6029" w14:textId="214F66BF" w:rsidR="004B7F66" w:rsidRDefault="004B7F66" w:rsidP="004B7F66">
      <w:r>
        <w:t xml:space="preserve">The endpoint URL for the </w:t>
      </w:r>
      <w:r w:rsidR="009C013D">
        <w:t>ATO</w:t>
      </w:r>
      <w:r>
        <w:t xml:space="preserve"> </w:t>
      </w:r>
      <w:r w:rsidR="009C013D">
        <w:t>MA</w:t>
      </w:r>
      <w:r>
        <w:t xml:space="preserve">S is: </w:t>
      </w:r>
      <w:r>
        <w:fldChar w:fldCharType="begin"/>
      </w:r>
      <w:ins w:id="37" w:author="GUNAWARDENA,Vipula" w:date="2023-09-28T15:09:00Z">
        <w:r w:rsidR="00D63080">
          <w:instrText>HYPERLINK "https://softwareauthorisations.evte.ato.gov.au/R3.0/S007v1.3/Service.svc"</w:instrText>
        </w:r>
      </w:ins>
      <w:del w:id="38" w:author="GUNAWARDENA,Vipula" w:date="2023-09-28T15:09:00Z">
        <w:r w:rsidDel="00D63080">
          <w:delInstrText>HYPERLINK "https://softwareauthorisations.acc.ato.gov.au/R3.0/S007v1.3/Service.svc"</w:delInstrText>
        </w:r>
      </w:del>
      <w:r>
        <w:fldChar w:fldCharType="separate"/>
      </w:r>
      <w:ins w:id="39" w:author="GUNAWARDENA,Vipula" w:date="2023-09-28T15:09:00Z">
        <w:r w:rsidR="00D63080">
          <w:rPr>
            <w:rStyle w:val="Hyperlink"/>
          </w:rPr>
          <w:t>https://softwareauthorisations.evte.ato.gov.au/R3.0/S007v1.3/Service.svc</w:t>
        </w:r>
      </w:ins>
      <w:r>
        <w:rPr>
          <w:rStyle w:val="Hyperlink"/>
        </w:rPr>
        <w:fldChar w:fldCharType="end"/>
      </w:r>
      <w:r>
        <w:t>.</w:t>
      </w:r>
    </w:p>
    <w:p w14:paraId="218EA8A3" w14:textId="1AF704BE" w:rsidR="004B7F66" w:rsidRDefault="004B7F66" w:rsidP="004B7F66">
      <w:r>
        <w:t xml:space="preserve">The endpoint URL for the USI web service calls </w:t>
      </w:r>
      <w:r w:rsidR="00064DBC" w:rsidRPr="00823D09">
        <w:t xml:space="preserve">(test environment) </w:t>
      </w:r>
      <w:r>
        <w:t>is:</w:t>
      </w:r>
    </w:p>
    <w:p w14:paraId="2B9E031C" w14:textId="77777777" w:rsidR="00745A23" w:rsidRPr="00745A23" w:rsidRDefault="00745A23" w:rsidP="004B7F66">
      <w:r>
        <w:fldChar w:fldCharType="begin"/>
      </w:r>
      <w:r>
        <w:instrText>HYPERLINK "</w:instrText>
      </w:r>
      <w:r w:rsidRPr="00745A23">
        <w:instrText xml:space="preserve"> https://3pt.portal.usi.gov.au/service/v5/usiservice.svc </w:instrText>
      </w:r>
    </w:p>
    <w:p w14:paraId="67EA02A4" w14:textId="77777777" w:rsidR="00745A23" w:rsidRPr="001455D8" w:rsidRDefault="00745A23" w:rsidP="004B7F66">
      <w:pPr>
        <w:rPr>
          <w:rStyle w:val="Hyperlink"/>
        </w:rPr>
      </w:pPr>
      <w:r>
        <w:instrText>"</w:instrText>
      </w:r>
      <w:r>
        <w:fldChar w:fldCharType="separate"/>
      </w:r>
      <w:r w:rsidRPr="001455D8">
        <w:rPr>
          <w:rStyle w:val="Hyperlink"/>
        </w:rPr>
        <w:t xml:space="preserve"> https://3pt.portal.usi.gov.au/service/v5/usiservice.svc </w:t>
      </w:r>
    </w:p>
    <w:p w14:paraId="6A5FEB4E" w14:textId="177433A2" w:rsidR="00B67E2E" w:rsidRDefault="00745A23" w:rsidP="00B67E2E">
      <w:pPr>
        <w:rPr>
          <w:rStyle w:val="Hyperlink"/>
          <w:color w:val="auto"/>
          <w:u w:val="none"/>
        </w:rPr>
      </w:pPr>
      <w:r>
        <w:fldChar w:fldCharType="end"/>
      </w:r>
      <w:r w:rsidR="00B67E2E" w:rsidRPr="008F21C1">
        <w:rPr>
          <w:rStyle w:val="Hyperlink"/>
          <w:b/>
          <w:color w:val="auto"/>
          <w:u w:val="none"/>
        </w:rPr>
        <w:t>PLEASE NOTE:</w:t>
      </w:r>
      <w:r w:rsidR="00B67E2E" w:rsidRPr="008F21C1">
        <w:rPr>
          <w:rStyle w:val="Hyperlink"/>
          <w:color w:val="auto"/>
          <w:u w:val="none"/>
        </w:rPr>
        <w:t xml:space="preserve"> </w:t>
      </w:r>
      <w:r w:rsidR="00B67E2E">
        <w:rPr>
          <w:rStyle w:val="Hyperlink"/>
          <w:color w:val="auto"/>
          <w:u w:val="none"/>
        </w:rPr>
        <w:t xml:space="preserve"> Once you are ready to deploy your software to your production environment, the </w:t>
      </w:r>
      <w:r w:rsidR="00B67E2E" w:rsidRPr="00D35EEB">
        <w:rPr>
          <w:rStyle w:val="Hyperlink"/>
          <w:color w:val="auto"/>
        </w:rPr>
        <w:t>production endpoints need to be used</w:t>
      </w:r>
      <w:r w:rsidR="00B67E2E">
        <w:rPr>
          <w:rStyle w:val="Hyperlink"/>
          <w:color w:val="auto"/>
          <w:u w:val="none"/>
        </w:rPr>
        <w:t>.</w:t>
      </w:r>
    </w:p>
    <w:p w14:paraId="7CD2ED5E" w14:textId="23A2F4C9" w:rsidR="00B67E2E" w:rsidRDefault="00B67E2E" w:rsidP="00B67E2E">
      <w:r>
        <w:t xml:space="preserve">The production endpoint URL for the </w:t>
      </w:r>
      <w:r w:rsidR="00CE1B22">
        <w:t>ATO MAS</w:t>
      </w:r>
      <w:r>
        <w:t xml:space="preserve"> is: </w:t>
      </w:r>
    </w:p>
    <w:p w14:paraId="012A2EC2" w14:textId="3507DC7C" w:rsidR="009C013D" w:rsidRDefault="009C013D" w:rsidP="00B67E2E">
      <w:hyperlink r:id="rId14" w:history="1">
        <w:r w:rsidRPr="00E05CED">
          <w:rPr>
            <w:rStyle w:val="Hyperlink"/>
          </w:rPr>
          <w:t>https://softwareauthorisations.ato.gov.au/R3.0/S007v1.3/service.svc</w:t>
        </w:r>
      </w:hyperlink>
      <w:r>
        <w:t xml:space="preserve"> </w:t>
      </w:r>
    </w:p>
    <w:p w14:paraId="068E043D" w14:textId="77777777" w:rsidR="00B67E2E" w:rsidRDefault="00B67E2E" w:rsidP="00B67E2E">
      <w:r>
        <w:t>The production endpoint URL for the USI web service is:</w:t>
      </w:r>
    </w:p>
    <w:p w14:paraId="11453C94" w14:textId="32E7361E" w:rsidR="00B67E2E" w:rsidRDefault="00745A23" w:rsidP="00B67E2E">
      <w:hyperlink r:id="rId15" w:history="1">
        <w:r w:rsidRPr="001455D8">
          <w:rPr>
            <w:rStyle w:val="Hyperlink"/>
          </w:rPr>
          <w:t>https://portal.usi.gov.au/service/v5/usiservice.svc</w:t>
        </w:r>
      </w:hyperlink>
      <w:r w:rsidR="009C013D">
        <w:t xml:space="preserve"> </w:t>
      </w:r>
    </w:p>
    <w:p w14:paraId="6D8390D1" w14:textId="77777777" w:rsidR="00B67E2E" w:rsidRDefault="00B67E2E" w:rsidP="004B7F66"/>
    <w:p w14:paraId="011F956E" w14:textId="77777777" w:rsidR="004B7F66" w:rsidRDefault="004B7F66" w:rsidP="004B7F66">
      <w:pPr>
        <w:pStyle w:val="Heading2"/>
        <w:spacing w:before="200"/>
      </w:pPr>
      <w:bookmarkStart w:id="40" w:name="_Toc363804533"/>
      <w:bookmarkStart w:id="41" w:name="_Toc395692208"/>
      <w:r>
        <w:t>Command Line Interface</w:t>
      </w:r>
      <w:bookmarkEnd w:id="40"/>
      <w:bookmarkEnd w:id="41"/>
    </w:p>
    <w:p w14:paraId="33B442F3" w14:textId="183D06BA" w:rsidR="004B7F66" w:rsidRDefault="004B7F66" w:rsidP="004B7F66">
      <w:r>
        <w:t xml:space="preserve">The sample code comes in the form of a command </w:t>
      </w:r>
      <w:r w:rsidR="009B15FA">
        <w:t xml:space="preserve">line driven console application </w:t>
      </w:r>
      <w:r>
        <w:t>to exercise each of the USI web service functions. The console application has the following command line arguments:</w:t>
      </w:r>
    </w:p>
    <w:tbl>
      <w:tblPr>
        <w:tblW w:w="0" w:type="auto"/>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1526"/>
        <w:gridCol w:w="6946"/>
      </w:tblGrid>
      <w:tr w:rsidR="004B7F66" w:rsidRPr="005E6B04" w14:paraId="73EB256F"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257941A4" w14:textId="77777777" w:rsidR="004B7F66" w:rsidRPr="005E6B04" w:rsidRDefault="004B7F66" w:rsidP="00A44E59">
            <w:pPr>
              <w:jc w:val="center"/>
              <w:rPr>
                <w:b/>
                <w:bCs/>
                <w:i/>
                <w:sz w:val="18"/>
              </w:rPr>
            </w:pPr>
            <w:r w:rsidRPr="005E6B04">
              <w:rPr>
                <w:b/>
                <w:bCs/>
                <w:i/>
                <w:sz w:val="18"/>
              </w:rPr>
              <w:t>Argument</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37D7FBFF" w14:textId="77777777" w:rsidR="004B7F66" w:rsidRPr="005E6B04" w:rsidRDefault="004B7F66" w:rsidP="00A44E59">
            <w:pPr>
              <w:jc w:val="center"/>
              <w:rPr>
                <w:b/>
                <w:bCs/>
                <w:i/>
                <w:sz w:val="18"/>
              </w:rPr>
            </w:pPr>
            <w:r w:rsidRPr="005E6B04">
              <w:rPr>
                <w:b/>
                <w:bCs/>
                <w:i/>
                <w:sz w:val="18"/>
              </w:rPr>
              <w:t>Description</w:t>
            </w:r>
          </w:p>
        </w:tc>
      </w:tr>
      <w:tr w:rsidR="004B7F66" w:rsidRPr="005E6B04" w14:paraId="7BB0B593"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F0819E6" w14:textId="77777777" w:rsidR="004B7F66" w:rsidRPr="005E6B04" w:rsidRDefault="004B7F66" w:rsidP="00A44E59">
            <w:pPr>
              <w:jc w:val="center"/>
              <w:rPr>
                <w:sz w:val="18"/>
              </w:rPr>
            </w:pPr>
            <w:r w:rsidRPr="005E6B04">
              <w:rPr>
                <w:sz w:val="18"/>
              </w:rPr>
              <w:t>/c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4D648BA" w14:textId="77777777" w:rsidR="004B7F66" w:rsidRPr="005E6B04" w:rsidRDefault="004B7F66" w:rsidP="00A44E59">
            <w:pPr>
              <w:rPr>
                <w:sz w:val="18"/>
              </w:rPr>
            </w:pPr>
            <w:r w:rsidRPr="005E6B04">
              <w:rPr>
                <w:sz w:val="18"/>
              </w:rPr>
              <w:t>Creates a single USI record, and immediately verifies the record (makes two distinct USI web service calls).</w:t>
            </w:r>
          </w:p>
        </w:tc>
      </w:tr>
      <w:tr w:rsidR="004B7F66" w:rsidRPr="005E6B04" w14:paraId="1CE643E8"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532B679" w14:textId="77777777" w:rsidR="004B7F66" w:rsidRPr="005E6B04" w:rsidRDefault="004B7F66" w:rsidP="00A44E59">
            <w:pPr>
              <w:jc w:val="center"/>
              <w:rPr>
                <w:sz w:val="18"/>
              </w:rPr>
            </w:pPr>
            <w:r w:rsidRPr="005E6B04">
              <w:rPr>
                <w:sz w:val="18"/>
              </w:rPr>
              <w:t>/b</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58F135A" w14:textId="77777777" w:rsidR="004B7F66" w:rsidRPr="005E6B04" w:rsidRDefault="004B7F66" w:rsidP="00A44E59">
            <w:pPr>
              <w:rPr>
                <w:sz w:val="18"/>
              </w:rPr>
            </w:pPr>
            <w:r w:rsidRPr="005E6B04">
              <w:rPr>
                <w:sz w:val="18"/>
              </w:rPr>
              <w:t>Uploads a batch of USI applications for processing, and returns a receipt number.</w:t>
            </w:r>
          </w:p>
        </w:tc>
      </w:tr>
      <w:tr w:rsidR="004B7F66" w:rsidRPr="005E6B04" w14:paraId="03011884"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8C7D773" w14:textId="77777777" w:rsidR="004B7F66" w:rsidRPr="005E6B04" w:rsidRDefault="004B7F66" w:rsidP="00A44E59">
            <w:pPr>
              <w:jc w:val="center"/>
              <w:rPr>
                <w:sz w:val="18"/>
              </w:rPr>
            </w:pPr>
            <w:r w:rsidRPr="005E6B04">
              <w:rPr>
                <w:sz w:val="18"/>
              </w:rPr>
              <w:t xml:space="preserve">/r </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5A12B26" w14:textId="77777777" w:rsidR="004B7F66" w:rsidRPr="005E6B04" w:rsidRDefault="004B7F66" w:rsidP="00A44E59">
            <w:pPr>
              <w:rPr>
                <w:sz w:val="18"/>
              </w:rPr>
            </w:pPr>
            <w:r w:rsidRPr="005E6B04">
              <w:rPr>
                <w:sz w:val="18"/>
              </w:rPr>
              <w:t>Retreives the processing status for a batch of applications using the receipt number.</w:t>
            </w:r>
          </w:p>
        </w:tc>
      </w:tr>
      <w:tr w:rsidR="0037350D" w:rsidRPr="005E6B04" w14:paraId="125F3EC2"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C162CE9" w14:textId="77777777" w:rsidR="0037350D" w:rsidRPr="005E6B04" w:rsidRDefault="005F07F1" w:rsidP="00A44E59">
            <w:pPr>
              <w:jc w:val="center"/>
              <w:rPr>
                <w:sz w:val="18"/>
              </w:rPr>
            </w:pPr>
            <w:r w:rsidRPr="005E6B04">
              <w:rPr>
                <w:sz w:val="18"/>
              </w:rPr>
              <w:t>/v</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9C5BFE3" w14:textId="77777777" w:rsidR="0037350D" w:rsidRPr="005E6B04" w:rsidRDefault="005F07F1" w:rsidP="005F07F1">
            <w:pPr>
              <w:rPr>
                <w:sz w:val="18"/>
              </w:rPr>
            </w:pPr>
            <w:r w:rsidRPr="005E6B04">
              <w:rPr>
                <w:sz w:val="18"/>
              </w:rPr>
              <w:t>Performs a verification for a batch of USI applications.</w:t>
            </w:r>
          </w:p>
        </w:tc>
      </w:tr>
      <w:tr w:rsidR="00CE1B22" w:rsidRPr="005E6B04" w14:paraId="76A64608" w14:textId="77777777" w:rsidTr="00A44E59">
        <w:tc>
          <w:tcPr>
            <w:tcW w:w="152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C98A78B" w14:textId="768AF4D9" w:rsidR="00CE1B22" w:rsidRPr="005E6B04" w:rsidRDefault="00CE1B22" w:rsidP="00A44E59">
            <w:pPr>
              <w:jc w:val="center"/>
              <w:rPr>
                <w:sz w:val="18"/>
              </w:rPr>
            </w:pPr>
            <w:r>
              <w:rPr>
                <w:sz w:val="18"/>
              </w:rPr>
              <w:t>/uc</w:t>
            </w:r>
          </w:p>
        </w:tc>
        <w:tc>
          <w:tcPr>
            <w:tcW w:w="6946"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7605B95" w14:textId="25E377E2" w:rsidR="00CE1B22" w:rsidRPr="005E6B04" w:rsidRDefault="00CE1B22" w:rsidP="005F07F1">
            <w:pPr>
              <w:rPr>
                <w:sz w:val="18"/>
              </w:rPr>
            </w:pPr>
            <w:r>
              <w:rPr>
                <w:sz w:val="18"/>
              </w:rPr>
              <w:t>Updates the contact details for the given inputted USI</w:t>
            </w:r>
          </w:p>
        </w:tc>
      </w:tr>
    </w:tbl>
    <w:p w14:paraId="6AF76367" w14:textId="77777777" w:rsidR="004B7F66" w:rsidRDefault="004B7F66" w:rsidP="004B7F66">
      <w:pPr>
        <w:pStyle w:val="Heading2"/>
        <w:spacing w:before="200"/>
      </w:pPr>
      <w:bookmarkStart w:id="42" w:name="_Toc363804534"/>
      <w:bookmarkStart w:id="43" w:name="_Toc395692209"/>
      <w:r>
        <w:lastRenderedPageBreak/>
        <w:t>Source Files</w:t>
      </w:r>
      <w:bookmarkEnd w:id="42"/>
      <w:bookmarkEnd w:id="43"/>
    </w:p>
    <w:p w14:paraId="2FAD58D6" w14:textId="77777777" w:rsidR="004B7F66" w:rsidRDefault="004B7F66" w:rsidP="004B7F66">
      <w:r>
        <w:t>The following table provides an overview of each of the files included in the USISampleCode solution:</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943"/>
        <w:gridCol w:w="5670"/>
      </w:tblGrid>
      <w:tr w:rsidR="004B7F66" w:rsidRPr="005E6B04" w14:paraId="55363949" w14:textId="77777777" w:rsidTr="00A44E59">
        <w:trPr>
          <w:tblHeader/>
        </w:trPr>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2835CB4E" w14:textId="77777777" w:rsidR="004B7F66" w:rsidRPr="005E6B04" w:rsidRDefault="004B7F66" w:rsidP="00A44E59">
            <w:pPr>
              <w:jc w:val="center"/>
              <w:rPr>
                <w:b/>
                <w:bCs/>
                <w:i/>
                <w:sz w:val="18"/>
              </w:rPr>
            </w:pPr>
            <w:r w:rsidRPr="005E6B04">
              <w:rPr>
                <w:b/>
                <w:bCs/>
                <w:i/>
                <w:sz w:val="18"/>
              </w:rPr>
              <w:t>File</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32C546B4" w14:textId="77777777" w:rsidR="004B7F66" w:rsidRPr="005E6B04" w:rsidRDefault="004B7F66" w:rsidP="00A44E59">
            <w:pPr>
              <w:jc w:val="center"/>
              <w:rPr>
                <w:b/>
                <w:bCs/>
                <w:i/>
                <w:sz w:val="18"/>
              </w:rPr>
            </w:pPr>
            <w:r w:rsidRPr="005E6B04">
              <w:rPr>
                <w:b/>
                <w:bCs/>
                <w:i/>
                <w:sz w:val="18"/>
              </w:rPr>
              <w:t>Description</w:t>
            </w:r>
          </w:p>
        </w:tc>
      </w:tr>
      <w:tr w:rsidR="004B7F66" w:rsidRPr="005E6B04" w14:paraId="0D3A6443"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C4093D1" w14:textId="77777777" w:rsidR="004B7F66" w:rsidRPr="005E6B04" w:rsidRDefault="004B7F66" w:rsidP="00A44E59">
            <w:pPr>
              <w:jc w:val="center"/>
              <w:rPr>
                <w:sz w:val="18"/>
              </w:rPr>
            </w:pPr>
            <w:r w:rsidRPr="005E6B04">
              <w:rPr>
                <w:sz w:val="18"/>
              </w:rPr>
              <w:t>Program.cs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4737AC9" w14:textId="77777777" w:rsidR="004B7F66" w:rsidRPr="005E6B04" w:rsidRDefault="004B7F66" w:rsidP="00A44E59">
            <w:pPr>
              <w:rPr>
                <w:sz w:val="18"/>
              </w:rPr>
            </w:pPr>
            <w:r w:rsidRPr="005E6B04">
              <w:rPr>
                <w:sz w:val="18"/>
              </w:rPr>
              <w:t>Contains the Main() startup method and each of the methods used to call the USI web services.</w:t>
            </w:r>
          </w:p>
        </w:tc>
      </w:tr>
      <w:tr w:rsidR="004B7F66" w:rsidRPr="005E6B04" w14:paraId="60BB9A6A"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4251FE8" w14:textId="77777777" w:rsidR="004B7F66" w:rsidRPr="005E6B04" w:rsidRDefault="004B7F66" w:rsidP="00A44E59">
            <w:pPr>
              <w:jc w:val="center"/>
              <w:rPr>
                <w:sz w:val="18"/>
              </w:rPr>
            </w:pPr>
            <w:r w:rsidRPr="005E6B04">
              <w:rPr>
                <w:sz w:val="18"/>
              </w:rPr>
              <w:t>RequestFactory.cs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F45B848" w14:textId="77777777" w:rsidR="004B7F66" w:rsidRPr="005E6B04" w:rsidRDefault="004B7F66" w:rsidP="00A44E59">
            <w:pPr>
              <w:rPr>
                <w:sz w:val="18"/>
              </w:rPr>
            </w:pPr>
            <w:r w:rsidRPr="005E6B04">
              <w:rPr>
                <w:sz w:val="18"/>
              </w:rPr>
              <w:t>Creates request objects for the USI web service calls.</w:t>
            </w:r>
          </w:p>
        </w:tc>
      </w:tr>
      <w:tr w:rsidR="004B7F66" w:rsidRPr="005E6B04" w14:paraId="03307BCC"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81FC2E1" w14:textId="77777777" w:rsidR="004B7F66" w:rsidRPr="005E6B04" w:rsidRDefault="004B7F66" w:rsidP="00A44E59">
            <w:pPr>
              <w:jc w:val="center"/>
              <w:rPr>
                <w:sz w:val="18"/>
              </w:rPr>
            </w:pPr>
            <w:r w:rsidRPr="005E6B04">
              <w:rPr>
                <w:sz w:val="18"/>
              </w:rPr>
              <w:t>ServiceChannel.cs</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83FA92" w14:textId="41DE7FB7" w:rsidR="004B7F66" w:rsidRPr="005E6B04" w:rsidRDefault="00DC2E50" w:rsidP="00262733">
            <w:pPr>
              <w:rPr>
                <w:sz w:val="18"/>
              </w:rPr>
            </w:pPr>
            <w:r w:rsidRPr="005E6B04">
              <w:rPr>
                <w:sz w:val="18"/>
              </w:rPr>
              <w:t>Extracts t</w:t>
            </w:r>
            <w:r w:rsidR="00262733" w:rsidRPr="005E6B04">
              <w:rPr>
                <w:sz w:val="18"/>
              </w:rPr>
              <w:t>he certificate from the K</w:t>
            </w:r>
            <w:r w:rsidRPr="005E6B04">
              <w:rPr>
                <w:sz w:val="18"/>
              </w:rPr>
              <w:t>ey</w:t>
            </w:r>
            <w:r w:rsidR="00262733" w:rsidRPr="005E6B04">
              <w:rPr>
                <w:sz w:val="18"/>
              </w:rPr>
              <w:t>S</w:t>
            </w:r>
            <w:r w:rsidRPr="005E6B04">
              <w:rPr>
                <w:sz w:val="18"/>
              </w:rPr>
              <w:t>tore, c</w:t>
            </w:r>
            <w:r w:rsidR="004B7F66" w:rsidRPr="005E6B04">
              <w:rPr>
                <w:sz w:val="18"/>
              </w:rPr>
              <w:t>reates a WCF channel for USI web service calls</w:t>
            </w:r>
            <w:r w:rsidRPr="005E6B04">
              <w:rPr>
                <w:sz w:val="18"/>
              </w:rPr>
              <w:t xml:space="preserve">, and configures the channel to use the </w:t>
            </w:r>
            <w:r w:rsidR="009C013D">
              <w:rPr>
                <w:sz w:val="18"/>
              </w:rPr>
              <w:t>M2M</w:t>
            </w:r>
            <w:r w:rsidRPr="005E6B04">
              <w:rPr>
                <w:sz w:val="18"/>
              </w:rPr>
              <w:t xml:space="preserve"> certificate when getting a </w:t>
            </w:r>
            <w:r w:rsidR="004B7F66" w:rsidRPr="005E6B04">
              <w:rPr>
                <w:sz w:val="18"/>
              </w:rPr>
              <w:t xml:space="preserve">security token from </w:t>
            </w:r>
            <w:r w:rsidR="009C013D">
              <w:rPr>
                <w:sz w:val="18"/>
              </w:rPr>
              <w:t>ATO MAS</w:t>
            </w:r>
            <w:r w:rsidR="004B7F66" w:rsidRPr="005E6B04">
              <w:rPr>
                <w:sz w:val="18"/>
              </w:rPr>
              <w:t>.</w:t>
            </w:r>
          </w:p>
        </w:tc>
      </w:tr>
      <w:tr w:rsidR="004B7F66" w:rsidRPr="005E6B04" w14:paraId="526A4C78"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47881A2" w14:textId="77777777" w:rsidR="004B7F66" w:rsidRPr="005E6B04" w:rsidRDefault="004B7F66" w:rsidP="00A44E59">
            <w:pPr>
              <w:jc w:val="center"/>
              <w:rPr>
                <w:sz w:val="18"/>
              </w:rPr>
            </w:pPr>
            <w:r w:rsidRPr="005E6B04">
              <w:rPr>
                <w:sz w:val="18"/>
              </w:rPr>
              <w:t>App.config</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E11E2F2" w14:textId="77777777" w:rsidR="004B7F66" w:rsidRPr="005E6B04" w:rsidRDefault="004B7F66" w:rsidP="00A44E59">
            <w:pPr>
              <w:rPr>
                <w:sz w:val="18"/>
              </w:rPr>
            </w:pPr>
            <w:r w:rsidRPr="005E6B04">
              <w:rPr>
                <w:sz w:val="18"/>
              </w:rPr>
              <w:t>Application configuration file containing the WCF configuration for the following:</w:t>
            </w:r>
          </w:p>
          <w:p w14:paraId="2F3C0F25" w14:textId="227AD02D" w:rsidR="004B7F66" w:rsidRPr="005E6B04" w:rsidRDefault="004B7F66" w:rsidP="004B7F66">
            <w:pPr>
              <w:numPr>
                <w:ilvl w:val="0"/>
                <w:numId w:val="40"/>
              </w:numPr>
              <w:spacing w:before="120" w:after="0" w:line="240" w:lineRule="auto"/>
              <w:rPr>
                <w:sz w:val="18"/>
              </w:rPr>
            </w:pPr>
            <w:r w:rsidRPr="005E6B04">
              <w:rPr>
                <w:sz w:val="18"/>
              </w:rPr>
              <w:t xml:space="preserve">Calling the </w:t>
            </w:r>
            <w:r w:rsidR="00446701">
              <w:rPr>
                <w:sz w:val="18"/>
              </w:rPr>
              <w:t>ATO MA</w:t>
            </w:r>
            <w:r w:rsidRPr="005E6B04">
              <w:rPr>
                <w:sz w:val="18"/>
              </w:rPr>
              <w:t>S (Bindings, Endpoints and Behavio</w:t>
            </w:r>
            <w:r w:rsidR="00B851D5" w:rsidRPr="005E6B04">
              <w:rPr>
                <w:sz w:val="18"/>
              </w:rPr>
              <w:t>u</w:t>
            </w:r>
            <w:r w:rsidRPr="005E6B04">
              <w:rPr>
                <w:sz w:val="18"/>
              </w:rPr>
              <w:t>rs)</w:t>
            </w:r>
          </w:p>
          <w:p w14:paraId="2E1DBEE2" w14:textId="00CBD2B4" w:rsidR="004B7F66" w:rsidRPr="005E6B04" w:rsidRDefault="004B7F66" w:rsidP="004B7F66">
            <w:pPr>
              <w:numPr>
                <w:ilvl w:val="0"/>
                <w:numId w:val="40"/>
              </w:numPr>
              <w:spacing w:before="120" w:after="0" w:line="240" w:lineRule="auto"/>
              <w:rPr>
                <w:sz w:val="18"/>
              </w:rPr>
            </w:pPr>
            <w:r w:rsidRPr="005E6B04">
              <w:rPr>
                <w:sz w:val="18"/>
              </w:rPr>
              <w:t>Calling the USI web service (Bindings, Endpoints and Behavio</w:t>
            </w:r>
            <w:r w:rsidR="00B851D5" w:rsidRPr="005E6B04">
              <w:rPr>
                <w:sz w:val="18"/>
              </w:rPr>
              <w:t>u</w:t>
            </w:r>
            <w:r w:rsidRPr="005E6B04">
              <w:rPr>
                <w:sz w:val="18"/>
              </w:rPr>
              <w:t>rs)</w:t>
            </w:r>
          </w:p>
          <w:p w14:paraId="46309FAB" w14:textId="77777777" w:rsidR="004B7F66" w:rsidRPr="005E6B04" w:rsidRDefault="004B7F66" w:rsidP="004B7F66">
            <w:pPr>
              <w:numPr>
                <w:ilvl w:val="0"/>
                <w:numId w:val="40"/>
              </w:numPr>
              <w:spacing w:before="120" w:after="0" w:line="240" w:lineRule="auto"/>
              <w:rPr>
                <w:sz w:val="18"/>
              </w:rPr>
            </w:pPr>
            <w:r w:rsidRPr="005E6B04">
              <w:rPr>
                <w:sz w:val="18"/>
              </w:rPr>
              <w:t>WCF trace messages (client side)</w:t>
            </w:r>
          </w:p>
        </w:tc>
      </w:tr>
      <w:tr w:rsidR="004B7F66" w:rsidRPr="005E6B04" w14:paraId="63577660"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3048045" w14:textId="77777777" w:rsidR="004B7F66" w:rsidRPr="005E6B04" w:rsidRDefault="004B7F66" w:rsidP="00A44E59">
            <w:pPr>
              <w:jc w:val="center"/>
              <w:rPr>
                <w:sz w:val="18"/>
              </w:rPr>
            </w:pPr>
            <w:r w:rsidRPr="005E6B04">
              <w:rPr>
                <w:sz w:val="18"/>
              </w:rPr>
              <w:t>Abr.AuskeyManager.dll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EB9A763" w14:textId="62B325C7" w:rsidR="004B7F66" w:rsidRPr="005E6B04" w:rsidRDefault="004B7F66" w:rsidP="00873BF2">
            <w:pPr>
              <w:rPr>
                <w:sz w:val="18"/>
              </w:rPr>
            </w:pPr>
            <w:r w:rsidRPr="005E6B04">
              <w:rPr>
                <w:sz w:val="18"/>
              </w:rPr>
              <w:t xml:space="preserve">AUSkey ADK component used to access the local Keystore. This file is </w:t>
            </w:r>
            <w:r w:rsidR="00B851D5" w:rsidRPr="005E6B04">
              <w:rPr>
                <w:sz w:val="18"/>
              </w:rPr>
              <w:t xml:space="preserve">acquired </w:t>
            </w:r>
            <w:r w:rsidRPr="005E6B04">
              <w:rPr>
                <w:sz w:val="18"/>
              </w:rPr>
              <w:t xml:space="preserve">from </w:t>
            </w:r>
            <w:r w:rsidR="00B851D5" w:rsidRPr="005E6B04">
              <w:rPr>
                <w:sz w:val="18"/>
              </w:rPr>
              <w:t>SBR</w:t>
            </w:r>
            <w:r w:rsidRPr="005E6B04">
              <w:rPr>
                <w:sz w:val="18"/>
              </w:rPr>
              <w:t>.</w:t>
            </w:r>
          </w:p>
        </w:tc>
      </w:tr>
      <w:tr w:rsidR="004B7F66" w:rsidRPr="005E6B04" w14:paraId="3196A622"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D6532FE" w14:textId="77777777" w:rsidR="004B7F66" w:rsidRPr="005E6B04" w:rsidRDefault="004B7F66" w:rsidP="00A44E59">
            <w:pPr>
              <w:jc w:val="center"/>
              <w:rPr>
                <w:sz w:val="18"/>
              </w:rPr>
            </w:pPr>
            <w:r w:rsidRPr="005E6B04">
              <w:rPr>
                <w:sz w:val="18"/>
              </w:rPr>
              <w:t>BouncyCastle.CryptoExt.dll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E620641" w14:textId="0DFC7D80" w:rsidR="004B7F66" w:rsidRPr="005E6B04" w:rsidRDefault="004B7F66" w:rsidP="00873BF2">
            <w:pPr>
              <w:rPr>
                <w:sz w:val="18"/>
              </w:rPr>
            </w:pPr>
            <w:r w:rsidRPr="005E6B04">
              <w:rPr>
                <w:sz w:val="18"/>
              </w:rPr>
              <w:t xml:space="preserve">AUSkey ADK dependency. This file is </w:t>
            </w:r>
            <w:r w:rsidR="00B851D5" w:rsidRPr="005E6B04">
              <w:rPr>
                <w:sz w:val="18"/>
              </w:rPr>
              <w:t>acquired from SBR.</w:t>
            </w:r>
          </w:p>
        </w:tc>
      </w:tr>
      <w:tr w:rsidR="004B7F66" w:rsidRPr="005E6B04" w14:paraId="6462C22F"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B703ADE" w14:textId="77777777" w:rsidR="004B7F66" w:rsidRPr="005E6B04" w:rsidRDefault="004B7F66" w:rsidP="00A44E59">
            <w:pPr>
              <w:jc w:val="center"/>
              <w:rPr>
                <w:sz w:val="18"/>
              </w:rPr>
            </w:pPr>
            <w:r w:rsidRPr="005E6B04">
              <w:rPr>
                <w:sz w:val="18"/>
              </w:rPr>
              <w:t>Common.Logging.dll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B8F52A8" w14:textId="201E9B78"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r w:rsidR="004B7F66" w:rsidRPr="005E6B04" w14:paraId="14A92037"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BC06608" w14:textId="77777777" w:rsidR="004B7F66" w:rsidRPr="005E6B04" w:rsidRDefault="004B7F66" w:rsidP="00A44E59">
            <w:pPr>
              <w:jc w:val="center"/>
              <w:rPr>
                <w:sz w:val="18"/>
              </w:rPr>
            </w:pPr>
            <w:r w:rsidRPr="005E6B04">
              <w:rPr>
                <w:sz w:val="18"/>
              </w:rPr>
              <w:t>Common.Logging.Log4net.dll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F171C64" w14:textId="6C342098"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r w:rsidR="004B7F66" w:rsidRPr="005E6B04" w14:paraId="3F267FC0" w14:textId="77777777" w:rsidTr="00A44E59">
        <w:tc>
          <w:tcPr>
            <w:tcW w:w="294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745A96F" w14:textId="77777777" w:rsidR="004B7F66" w:rsidRPr="005E6B04" w:rsidRDefault="004B7F66" w:rsidP="00A44E59">
            <w:pPr>
              <w:jc w:val="center"/>
              <w:rPr>
                <w:sz w:val="18"/>
              </w:rPr>
            </w:pPr>
            <w:r w:rsidRPr="005E6B04">
              <w:rPr>
                <w:sz w:val="18"/>
              </w:rPr>
              <w:t>Log4net.dll</w:t>
            </w:r>
          </w:p>
        </w:tc>
        <w:tc>
          <w:tcPr>
            <w:tcW w:w="567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681DDCC" w14:textId="1E622FF1" w:rsidR="004B7F66" w:rsidRPr="005E6B04" w:rsidRDefault="004B7F66" w:rsidP="00873BF2">
            <w:pPr>
              <w:rPr>
                <w:sz w:val="18"/>
              </w:rPr>
            </w:pPr>
            <w:r w:rsidRPr="005E6B04">
              <w:rPr>
                <w:sz w:val="18"/>
              </w:rPr>
              <w:t xml:space="preserve">AUSkey ADK dependency. </w:t>
            </w:r>
            <w:r w:rsidR="00CF7EFA" w:rsidRPr="005E6B04">
              <w:rPr>
                <w:sz w:val="18"/>
              </w:rPr>
              <w:t>This file is acquired from SBR.</w:t>
            </w:r>
          </w:p>
        </w:tc>
      </w:tr>
    </w:tbl>
    <w:p w14:paraId="42FFBBC5" w14:textId="77777777" w:rsidR="004B7F66" w:rsidRDefault="004B7F66" w:rsidP="004B7F66">
      <w:pPr>
        <w:pStyle w:val="Heading2"/>
        <w:spacing w:before="200"/>
      </w:pPr>
      <w:bookmarkStart w:id="44" w:name="_Toc363804535"/>
      <w:bookmarkStart w:id="45" w:name="_Toc395692210"/>
      <w:r>
        <w:t>Basic Flow</w:t>
      </w:r>
      <w:bookmarkEnd w:id="44"/>
      <w:bookmarkEnd w:id="45"/>
    </w:p>
    <w:p w14:paraId="67D3584B" w14:textId="77777777" w:rsidR="004B7F66" w:rsidRDefault="004B7F66" w:rsidP="004B7F66">
      <w:r>
        <w:t>The following is a basic outline of the processing flow:</w:t>
      </w:r>
    </w:p>
    <w:p w14:paraId="31EF2C62" w14:textId="77777777" w:rsidR="004B7F66" w:rsidRDefault="004B7F66" w:rsidP="004B7F66">
      <w:pPr>
        <w:numPr>
          <w:ilvl w:val="0"/>
          <w:numId w:val="41"/>
        </w:numPr>
        <w:spacing w:before="120" w:after="0" w:line="240" w:lineRule="auto"/>
      </w:pPr>
      <w:r>
        <w:t>Attach an error handler for the application;</w:t>
      </w:r>
    </w:p>
    <w:p w14:paraId="3F867E19" w14:textId="77777777" w:rsidR="004B7F66" w:rsidRDefault="004B7F66" w:rsidP="004B7F66">
      <w:pPr>
        <w:numPr>
          <w:ilvl w:val="0"/>
          <w:numId w:val="41"/>
        </w:numPr>
        <w:spacing w:before="120" w:after="0" w:line="240" w:lineRule="auto"/>
      </w:pPr>
      <w:r>
        <w:t>Set the callback handler function for validating a certificate</w:t>
      </w:r>
      <w:r w:rsidR="00DC2E50">
        <w:t xml:space="preserve"> (only for debug)</w:t>
      </w:r>
      <w:r>
        <w:t>;</w:t>
      </w:r>
    </w:p>
    <w:p w14:paraId="25A05E66" w14:textId="77777777" w:rsidR="004B7F66" w:rsidRDefault="004B7F66" w:rsidP="004B7F66">
      <w:pPr>
        <w:numPr>
          <w:ilvl w:val="0"/>
          <w:numId w:val="41"/>
        </w:numPr>
        <w:spacing w:before="120" w:after="0" w:line="240" w:lineRule="auto"/>
      </w:pPr>
      <w:r>
        <w:lastRenderedPageBreak/>
        <w:t>Parse the command line arguments to determine which USI web service call to invoke;</w:t>
      </w:r>
    </w:p>
    <w:p w14:paraId="14523651" w14:textId="77777777" w:rsidR="004B7F66" w:rsidRDefault="00DC2E50" w:rsidP="004B7F66">
      <w:pPr>
        <w:numPr>
          <w:ilvl w:val="0"/>
          <w:numId w:val="41"/>
        </w:numPr>
        <w:spacing w:before="120" w:after="0" w:line="240" w:lineRule="auto"/>
      </w:pPr>
      <w:r>
        <w:t>Create a WCF channel to the USI web service;</w:t>
      </w:r>
    </w:p>
    <w:p w14:paraId="30FA6AF0" w14:textId="5C91153A" w:rsidR="004B7F66" w:rsidRDefault="004B7F66" w:rsidP="004B7F66">
      <w:pPr>
        <w:numPr>
          <w:ilvl w:val="0"/>
          <w:numId w:val="41"/>
        </w:numPr>
        <w:spacing w:before="120" w:after="0" w:line="240" w:lineRule="auto"/>
      </w:pPr>
      <w:r>
        <w:t xml:space="preserve">Extract the certificate from the keystore using the </w:t>
      </w:r>
      <w:r w:rsidR="00DA6389">
        <w:t>AKM</w:t>
      </w:r>
      <w:r>
        <w:t>;</w:t>
      </w:r>
    </w:p>
    <w:p w14:paraId="11E544CB" w14:textId="7583BFBA" w:rsidR="004B7F66" w:rsidRDefault="00DC2E50" w:rsidP="004B7F66">
      <w:pPr>
        <w:numPr>
          <w:ilvl w:val="0"/>
          <w:numId w:val="41"/>
        </w:numPr>
        <w:spacing w:before="120" w:after="0" w:line="240" w:lineRule="auto"/>
      </w:pPr>
      <w:r>
        <w:t xml:space="preserve">Configure the WCF channel with the </w:t>
      </w:r>
      <w:r w:rsidR="00C210A9">
        <w:t>M2M</w:t>
      </w:r>
      <w:r>
        <w:t xml:space="preserve"> certificate</w:t>
      </w:r>
      <w:r w:rsidR="004B7F66">
        <w:t>;</w:t>
      </w:r>
    </w:p>
    <w:p w14:paraId="238CDDCA" w14:textId="77777777" w:rsidR="004B7F66" w:rsidRDefault="004B7F66" w:rsidP="004B7F66">
      <w:pPr>
        <w:numPr>
          <w:ilvl w:val="0"/>
          <w:numId w:val="41"/>
        </w:numPr>
        <w:spacing w:before="120" w:after="0" w:line="240" w:lineRule="auto"/>
      </w:pPr>
      <w:r>
        <w:t xml:space="preserve">Open </w:t>
      </w:r>
      <w:r w:rsidR="00DC2E50">
        <w:t>the</w:t>
      </w:r>
      <w:r>
        <w:t xml:space="preserve"> WCF channel;</w:t>
      </w:r>
    </w:p>
    <w:p w14:paraId="6E255124" w14:textId="77777777" w:rsidR="004B7F66" w:rsidRDefault="004B7F66" w:rsidP="004B7F66">
      <w:pPr>
        <w:numPr>
          <w:ilvl w:val="0"/>
          <w:numId w:val="41"/>
        </w:numPr>
        <w:spacing w:before="120" w:after="0" w:line="240" w:lineRule="auto"/>
      </w:pPr>
      <w:r>
        <w:t>Invoke the USI web service call; and</w:t>
      </w:r>
    </w:p>
    <w:p w14:paraId="28A6CC37" w14:textId="77777777" w:rsidR="004B7F66" w:rsidRDefault="004B7F66" w:rsidP="004B7F66">
      <w:pPr>
        <w:numPr>
          <w:ilvl w:val="0"/>
          <w:numId w:val="41"/>
        </w:numPr>
        <w:spacing w:before="120" w:after="0" w:line="240" w:lineRule="auto"/>
      </w:pPr>
      <w:r>
        <w:t>Write the response to stdout.</w:t>
      </w:r>
    </w:p>
    <w:p w14:paraId="21F51075" w14:textId="77777777" w:rsidR="004B7F66" w:rsidRDefault="004B7F66" w:rsidP="004B7F66">
      <w:pPr>
        <w:pStyle w:val="Heading2"/>
        <w:spacing w:before="200"/>
      </w:pPr>
      <w:bookmarkStart w:id="46" w:name="_Toc363804536"/>
      <w:bookmarkStart w:id="47" w:name="_Toc395692211"/>
      <w:r>
        <w:t>Required Changes</w:t>
      </w:r>
      <w:bookmarkEnd w:id="46"/>
      <w:bookmarkEnd w:id="47"/>
    </w:p>
    <w:p w14:paraId="51850E01" w14:textId="77777777" w:rsidR="004B7F66" w:rsidRDefault="004B7F66" w:rsidP="004B7F66">
      <w:r>
        <w:t>The following customisations are required in the following files before using the Sample Code:</w:t>
      </w:r>
    </w:p>
    <w:p w14:paraId="78770A5C" w14:textId="77777777" w:rsidR="004B7F66" w:rsidRDefault="004B7F66"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48" w:name="_Toc363804537"/>
      <w:bookmarkStart w:id="49" w:name="_Toc395692212"/>
      <w:r>
        <w:t>Dependencies</w:t>
      </w:r>
      <w:bookmarkEnd w:id="48"/>
      <w:bookmarkEnd w:id="49"/>
    </w:p>
    <w:p w14:paraId="09D56F00" w14:textId="01255D91" w:rsidR="004B7F66" w:rsidRDefault="004B7F66" w:rsidP="004B7F66">
      <w:r>
        <w:t xml:space="preserve">The AUSkey </w:t>
      </w:r>
      <w:r w:rsidR="00244811">
        <w:t xml:space="preserve">AKM </w:t>
      </w:r>
      <w:r>
        <w:t xml:space="preserve">will need to be sourced from </w:t>
      </w:r>
      <w:r w:rsidR="00244811">
        <w:t xml:space="preserve">SBR </w:t>
      </w:r>
      <w:r>
        <w:t xml:space="preserve">and added to the sample code solution. </w:t>
      </w:r>
      <w:r w:rsidR="001C5A2A">
        <w:t xml:space="preserve">USI Office </w:t>
      </w:r>
      <w:r>
        <w:t xml:space="preserve">does not redistribute the </w:t>
      </w:r>
      <w:r w:rsidR="00244811">
        <w:t xml:space="preserve">AKM </w:t>
      </w:r>
      <w:r>
        <w:t>with the sample code.</w:t>
      </w:r>
    </w:p>
    <w:p w14:paraId="5C1004FA" w14:textId="3331CE07" w:rsidR="004B7F66" w:rsidRDefault="004B7F66" w:rsidP="004B7F66">
      <w:r>
        <w:t xml:space="preserve">The following assemblies must be added to the Dependencies folder within the sample code folder structure. Once added, Visual Studio will resolve the dependencies. These assemblies </w:t>
      </w:r>
      <w:r w:rsidR="009B15FA">
        <w:t>are</w:t>
      </w:r>
      <w:r>
        <w:t xml:space="preserve"> found in the AUSkey </w:t>
      </w:r>
      <w:r w:rsidR="00244811">
        <w:t>AKM</w:t>
      </w:r>
      <w:r>
        <w:t>:</w:t>
      </w:r>
    </w:p>
    <w:p w14:paraId="6D9BCA94" w14:textId="77777777" w:rsidR="004B7F66" w:rsidRDefault="004B7F66" w:rsidP="004B7F66">
      <w:pPr>
        <w:numPr>
          <w:ilvl w:val="0"/>
          <w:numId w:val="43"/>
        </w:numPr>
        <w:spacing w:before="120" w:after="0" w:line="240" w:lineRule="auto"/>
      </w:pPr>
      <w:r>
        <w:t>Abr.AuskeyManager.dll</w:t>
      </w:r>
    </w:p>
    <w:p w14:paraId="0CB76EDA" w14:textId="77777777" w:rsidR="004B7F66" w:rsidRDefault="004B7F66" w:rsidP="004B7F66">
      <w:pPr>
        <w:numPr>
          <w:ilvl w:val="0"/>
          <w:numId w:val="43"/>
        </w:numPr>
        <w:spacing w:before="120" w:after="0" w:line="240" w:lineRule="auto"/>
      </w:pPr>
      <w:r>
        <w:t>BouncyCastle.CryptoExt.dll</w:t>
      </w:r>
    </w:p>
    <w:p w14:paraId="74246800" w14:textId="77777777" w:rsidR="004B7F66" w:rsidRDefault="004B7F66" w:rsidP="004B7F66">
      <w:pPr>
        <w:numPr>
          <w:ilvl w:val="0"/>
          <w:numId w:val="43"/>
        </w:numPr>
        <w:spacing w:before="120" w:after="0" w:line="240" w:lineRule="auto"/>
      </w:pPr>
      <w:r>
        <w:t>Common.Logging.dll</w:t>
      </w:r>
    </w:p>
    <w:p w14:paraId="33B6BACB" w14:textId="77777777" w:rsidR="004B7F66" w:rsidRDefault="004B7F66" w:rsidP="004B7F66">
      <w:pPr>
        <w:numPr>
          <w:ilvl w:val="0"/>
          <w:numId w:val="43"/>
        </w:numPr>
        <w:spacing w:before="120" w:after="0" w:line="240" w:lineRule="auto"/>
      </w:pPr>
      <w:r>
        <w:t>Common.Logging.Log4Net.dll</w:t>
      </w:r>
    </w:p>
    <w:p w14:paraId="0428BBB7" w14:textId="77777777" w:rsidR="004B7F66" w:rsidRDefault="004B7F66" w:rsidP="004B7F66">
      <w:pPr>
        <w:numPr>
          <w:ilvl w:val="0"/>
          <w:numId w:val="43"/>
        </w:numPr>
        <w:spacing w:before="120" w:after="0" w:line="240" w:lineRule="auto"/>
      </w:pPr>
      <w:r>
        <w:t>Log4net.dll</w:t>
      </w:r>
    </w:p>
    <w:p w14:paraId="29B61746" w14:textId="77777777" w:rsidR="004B7F66" w:rsidRDefault="001D4D7D"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50" w:name="_Toc363804538"/>
      <w:bookmarkStart w:id="51" w:name="_Toc395692213"/>
      <w:r>
        <w:t>ServiceChannel</w:t>
      </w:r>
      <w:r w:rsidR="004B7F66">
        <w:t>.cs</w:t>
      </w:r>
      <w:bookmarkEnd w:id="50"/>
      <w:bookmarkEnd w:id="51"/>
    </w:p>
    <w:p w14:paraId="4124161A" w14:textId="48CD005B" w:rsidR="004B7F66" w:rsidRDefault="004B7F66" w:rsidP="004B7F66">
      <w:r>
        <w:t xml:space="preserve">The const string </w:t>
      </w:r>
      <w:r w:rsidR="001D4D7D">
        <w:rPr>
          <w:b/>
        </w:rPr>
        <w:t xml:space="preserve">Alias </w:t>
      </w:r>
      <w:r>
        <w:t>needs to match the credential identifier as found in the Keystore.xml file. The credential identifier is in the form of “ABRP:99999999999_99999999”.</w:t>
      </w:r>
    </w:p>
    <w:p w14:paraId="2070B4E5" w14:textId="252DF2D7" w:rsidR="001D4D7D" w:rsidRDefault="001D4D7D" w:rsidP="004B7F66">
      <w:r>
        <w:t xml:space="preserve">The const string </w:t>
      </w:r>
      <w:r w:rsidRPr="001D4D7D">
        <w:rPr>
          <w:b/>
        </w:rPr>
        <w:t>Password</w:t>
      </w:r>
      <w:r>
        <w:t xml:space="preserve"> needs to match the </w:t>
      </w:r>
      <w:r w:rsidR="008B3BDD">
        <w:t>keystore/credential</w:t>
      </w:r>
      <w:r>
        <w:t xml:space="preserve"> password.</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5E6B04" w14:paraId="1A79C314"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A09DF52" w14:textId="77777777" w:rsidR="004B7F66" w:rsidRPr="005E6B04" w:rsidRDefault="004B7F66" w:rsidP="00A44E59">
            <w:pPr>
              <w:rPr>
                <w:rFonts w:ascii="Courier New" w:hAnsi="Courier New" w:cs="Courier New"/>
                <w:sz w:val="18"/>
              </w:rPr>
            </w:pPr>
            <w:r w:rsidRPr="005E6B04">
              <w:rPr>
                <w:rFonts w:ascii="Courier New" w:hAnsi="Courier New" w:cs="Courier New"/>
                <w:sz w:val="18"/>
              </w:rPr>
              <w:t>// AusKey Key Id.</w:t>
            </w:r>
          </w:p>
          <w:p w14:paraId="37C8FCF8" w14:textId="77777777" w:rsidR="004B7F66" w:rsidRPr="005E6B04" w:rsidRDefault="004B7F66" w:rsidP="00A44E59">
            <w:pPr>
              <w:rPr>
                <w:rFonts w:ascii="Courier New" w:hAnsi="Courier New" w:cs="Courier New"/>
                <w:sz w:val="18"/>
              </w:rPr>
            </w:pPr>
            <w:r w:rsidRPr="005E6B04">
              <w:rPr>
                <w:rFonts w:ascii="Courier New" w:hAnsi="Courier New" w:cs="Courier New"/>
                <w:sz w:val="18"/>
              </w:rPr>
              <w:t xml:space="preserve">const string </w:t>
            </w:r>
            <w:r w:rsidR="008B3BDD" w:rsidRPr="005E6B04">
              <w:rPr>
                <w:rFonts w:ascii="Courier New" w:hAnsi="Courier New" w:cs="Courier New"/>
                <w:sz w:val="18"/>
              </w:rPr>
              <w:t>AUSkey_</w:t>
            </w:r>
            <w:r w:rsidRPr="005E6B04">
              <w:rPr>
                <w:rFonts w:ascii="Courier New" w:hAnsi="Courier New" w:cs="Courier New"/>
                <w:sz w:val="18"/>
              </w:rPr>
              <w:t>KeyAlias = "</w:t>
            </w:r>
            <w:r w:rsidRPr="005E6B04">
              <w:rPr>
                <w:rFonts w:ascii="Courier New" w:hAnsi="Courier New" w:cs="Courier New"/>
                <w:b/>
                <w:sz w:val="18"/>
              </w:rPr>
              <w:t>ABRP:12300002581_10080080</w:t>
            </w:r>
            <w:r w:rsidRPr="005E6B04">
              <w:rPr>
                <w:rFonts w:ascii="Courier New" w:hAnsi="Courier New" w:cs="Courier New"/>
                <w:sz w:val="18"/>
              </w:rPr>
              <w:t>";</w:t>
            </w:r>
          </w:p>
          <w:p w14:paraId="349D8811" w14:textId="77777777" w:rsidR="008B3BDD" w:rsidRPr="005E6B04" w:rsidRDefault="008B3BDD" w:rsidP="008B3BDD">
            <w:pPr>
              <w:rPr>
                <w:sz w:val="18"/>
              </w:rPr>
            </w:pPr>
            <w:r w:rsidRPr="005E6B04">
              <w:rPr>
                <w:rFonts w:ascii="Courier New" w:hAnsi="Courier New" w:cs="Courier New"/>
                <w:sz w:val="18"/>
              </w:rPr>
              <w:t>const string AUSkey_Password = "</w:t>
            </w:r>
            <w:r w:rsidRPr="005E6B04">
              <w:rPr>
                <w:rFonts w:ascii="Courier New" w:hAnsi="Courier New" w:cs="Courier New"/>
                <w:b/>
                <w:sz w:val="18"/>
              </w:rPr>
              <w:t>Password1!</w:t>
            </w:r>
            <w:r w:rsidRPr="005E6B04">
              <w:rPr>
                <w:rFonts w:ascii="Courier New" w:hAnsi="Courier New" w:cs="Courier New"/>
                <w:sz w:val="18"/>
              </w:rPr>
              <w:t>";</w:t>
            </w:r>
          </w:p>
        </w:tc>
      </w:tr>
    </w:tbl>
    <w:p w14:paraId="4C3D9402" w14:textId="77777777" w:rsidR="004B7F66" w:rsidRDefault="004B7F66" w:rsidP="004B7F66">
      <w:pPr>
        <w:pStyle w:val="Heading3"/>
        <w:keepNext/>
        <w:numPr>
          <w:ilvl w:val="2"/>
          <w:numId w:val="0"/>
        </w:numPr>
        <w:pBdr>
          <w:top w:val="none" w:sz="0" w:space="0" w:color="auto"/>
          <w:left w:val="none" w:sz="0" w:space="0" w:color="auto"/>
        </w:pBdr>
        <w:spacing w:before="240" w:after="60" w:line="240" w:lineRule="auto"/>
        <w:ind w:left="720" w:hanging="720"/>
      </w:pPr>
      <w:bookmarkStart w:id="52" w:name="_Toc363804539"/>
      <w:bookmarkStart w:id="53" w:name="_Toc395692214"/>
      <w:r>
        <w:t>RequestFactory.cs</w:t>
      </w:r>
      <w:bookmarkEnd w:id="52"/>
      <w:bookmarkEnd w:id="53"/>
    </w:p>
    <w:p w14:paraId="7163DDFA" w14:textId="4B624A60" w:rsidR="004B7F66" w:rsidRDefault="004B7F66" w:rsidP="004B7F66">
      <w:r>
        <w:t xml:space="preserve">The const string </w:t>
      </w:r>
      <w:r w:rsidRPr="00AA79D4">
        <w:rPr>
          <w:b/>
        </w:rPr>
        <w:t>Org</w:t>
      </w:r>
      <w:r>
        <w:rPr>
          <w:b/>
        </w:rPr>
        <w:t>anisation</w:t>
      </w:r>
      <w:r w:rsidRPr="00AA79D4">
        <w:rPr>
          <w:b/>
        </w:rPr>
        <w:t>Code</w:t>
      </w:r>
      <w:r>
        <w:t xml:space="preserve"> must be changed to </w:t>
      </w:r>
      <w:r w:rsidR="00CA484C">
        <w:t>“VA1802” for service providers.</w:t>
      </w:r>
      <w:r w:rsidR="007C70E6">
        <w:t xml:space="preserve"> RTO’s or HE providers should use “VA1803”.</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5E6B04" w14:paraId="13D6361D"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F47A414" w14:textId="77777777" w:rsidR="004B7F66" w:rsidRPr="005E6B04" w:rsidRDefault="004B7F66" w:rsidP="00A44E59">
            <w:pPr>
              <w:rPr>
                <w:rFonts w:ascii="Courier New" w:hAnsi="Courier New" w:cs="Courier New"/>
                <w:sz w:val="18"/>
              </w:rPr>
            </w:pPr>
            <w:r w:rsidRPr="005E6B04">
              <w:rPr>
                <w:rFonts w:ascii="Courier New" w:hAnsi="Courier New" w:cs="Courier New"/>
                <w:sz w:val="18"/>
              </w:rPr>
              <w:lastRenderedPageBreak/>
              <w:t>// Issued organisation code.</w:t>
            </w:r>
          </w:p>
          <w:p w14:paraId="1A6E483E" w14:textId="3186BEEB" w:rsidR="004B7F66" w:rsidRPr="005E6B04" w:rsidRDefault="004B7F66" w:rsidP="00A44E59">
            <w:pPr>
              <w:rPr>
                <w:rFonts w:ascii="Courier New" w:hAnsi="Courier New" w:cs="Courier New"/>
                <w:sz w:val="18"/>
              </w:rPr>
            </w:pPr>
            <w:r w:rsidRPr="005E6B04">
              <w:rPr>
                <w:rFonts w:ascii="Courier New" w:hAnsi="Courier New" w:cs="Courier New"/>
                <w:sz w:val="18"/>
              </w:rPr>
              <w:t>const string OrganisationCode = “</w:t>
            </w:r>
            <w:r w:rsidR="00CA484C">
              <w:rPr>
                <w:rFonts w:ascii="Courier New" w:hAnsi="Courier New" w:cs="Courier New"/>
                <w:sz w:val="18"/>
              </w:rPr>
              <w:t>VA1803</w:t>
            </w:r>
            <w:r w:rsidRPr="005E6B04">
              <w:rPr>
                <w:rFonts w:ascii="Courier New" w:hAnsi="Courier New" w:cs="Courier New"/>
                <w:sz w:val="18"/>
              </w:rPr>
              <w:t>”;</w:t>
            </w:r>
          </w:p>
        </w:tc>
      </w:tr>
    </w:tbl>
    <w:p w14:paraId="1BE6A3DF" w14:textId="77777777" w:rsidR="004B7F66" w:rsidRDefault="004B7F66" w:rsidP="004B7F66">
      <w:pPr>
        <w:pStyle w:val="Heading2"/>
        <w:keepNext/>
        <w:numPr>
          <w:ilvl w:val="1"/>
          <w:numId w:val="0"/>
        </w:numPr>
        <w:pBdr>
          <w:top w:val="none" w:sz="0" w:space="0" w:color="auto"/>
          <w:left w:val="none" w:sz="0" w:space="0" w:color="auto"/>
          <w:bottom w:val="none" w:sz="0" w:space="0" w:color="auto"/>
          <w:right w:val="none" w:sz="0" w:space="0" w:color="auto"/>
        </w:pBdr>
        <w:shd w:val="clear" w:color="auto" w:fill="auto"/>
        <w:tabs>
          <w:tab w:val="left" w:pos="284"/>
        </w:tabs>
        <w:spacing w:before="240" w:after="60" w:line="240" w:lineRule="auto"/>
        <w:ind w:left="576" w:hanging="576"/>
      </w:pPr>
      <w:bookmarkStart w:id="54" w:name="_Toc363804540"/>
      <w:bookmarkStart w:id="55" w:name="_Toc395692215"/>
      <w:r>
        <w:t>Document Ver</w:t>
      </w:r>
      <w:r w:rsidR="00536FE2">
        <w:t>I</w:t>
      </w:r>
      <w:r>
        <w:t>fication</w:t>
      </w:r>
      <w:bookmarkEnd w:id="54"/>
      <w:bookmarkEnd w:id="55"/>
      <w:r>
        <w:t xml:space="preserve"> </w:t>
      </w:r>
    </w:p>
    <w:p w14:paraId="7A29515D" w14:textId="27B1CFFA" w:rsidR="004B7F66" w:rsidRDefault="004B7F66" w:rsidP="004B7F66">
      <w:r>
        <w:t xml:space="preserve">Document verification in the </w:t>
      </w:r>
      <w:r w:rsidR="00E91888">
        <w:t>ATO</w:t>
      </w:r>
      <w:r>
        <w:t xml:space="preserve"> Third</w:t>
      </w:r>
      <w:r w:rsidR="00671D17">
        <w:t xml:space="preserve"> </w:t>
      </w:r>
      <w:r>
        <w:t>Party environment uses a mock service (the DVS service is not called). Valid DVS document types include:</w:t>
      </w:r>
    </w:p>
    <w:p w14:paraId="1E235533" w14:textId="77777777" w:rsidR="004B7F66" w:rsidRDefault="004B7F66" w:rsidP="004B7F66">
      <w:pPr>
        <w:numPr>
          <w:ilvl w:val="0"/>
          <w:numId w:val="42"/>
        </w:numPr>
        <w:spacing w:before="120" w:after="0" w:line="240" w:lineRule="auto"/>
      </w:pPr>
      <w:r>
        <w:t>Citizenship;</w:t>
      </w:r>
    </w:p>
    <w:p w14:paraId="4C88351B" w14:textId="77777777" w:rsidR="004B7F66" w:rsidRDefault="004B7F66" w:rsidP="004B7F66">
      <w:pPr>
        <w:numPr>
          <w:ilvl w:val="0"/>
          <w:numId w:val="42"/>
        </w:numPr>
        <w:spacing w:before="120" w:after="0" w:line="240" w:lineRule="auto"/>
      </w:pPr>
      <w:r>
        <w:t>Registration by Descent;</w:t>
      </w:r>
    </w:p>
    <w:p w14:paraId="206A33C3" w14:textId="4CA6A371" w:rsidR="004B7F66" w:rsidRDefault="004B7F66" w:rsidP="004B7F66">
      <w:pPr>
        <w:numPr>
          <w:ilvl w:val="0"/>
          <w:numId w:val="42"/>
        </w:numPr>
        <w:spacing w:before="120" w:after="0" w:line="240" w:lineRule="auto"/>
      </w:pPr>
      <w:r>
        <w:t>Driver License;</w:t>
      </w:r>
    </w:p>
    <w:p w14:paraId="25508959" w14:textId="77777777" w:rsidR="004B7F66" w:rsidRDefault="004B7F66" w:rsidP="004B7F66">
      <w:pPr>
        <w:numPr>
          <w:ilvl w:val="0"/>
          <w:numId w:val="42"/>
        </w:numPr>
        <w:spacing w:before="120" w:after="0" w:line="240" w:lineRule="auto"/>
      </w:pPr>
      <w:r>
        <w:t>Medicare Card;</w:t>
      </w:r>
    </w:p>
    <w:p w14:paraId="1DB1D614" w14:textId="30728A48" w:rsidR="004B7F66" w:rsidRDefault="004B7F66" w:rsidP="004B7F66">
      <w:pPr>
        <w:numPr>
          <w:ilvl w:val="0"/>
          <w:numId w:val="42"/>
        </w:numPr>
        <w:spacing w:before="120" w:after="0" w:line="240" w:lineRule="auto"/>
      </w:pPr>
      <w:r>
        <w:t>Passport</w:t>
      </w:r>
      <w:r w:rsidR="00244811">
        <w:t xml:space="preserve"> (Australian)</w:t>
      </w:r>
      <w:r>
        <w:t>;</w:t>
      </w:r>
    </w:p>
    <w:p w14:paraId="4A6E8053" w14:textId="036C5E04" w:rsidR="004B7F66" w:rsidRDefault="00244811" w:rsidP="004B7F66">
      <w:pPr>
        <w:numPr>
          <w:ilvl w:val="0"/>
          <w:numId w:val="42"/>
        </w:numPr>
        <w:spacing w:before="120" w:after="0" w:line="240" w:lineRule="auto"/>
      </w:pPr>
      <w:r>
        <w:t xml:space="preserve">Non-Australian Passport (with Australian </w:t>
      </w:r>
      <w:r w:rsidR="004B7F66">
        <w:t>Visa</w:t>
      </w:r>
      <w:r>
        <w:t>)</w:t>
      </w:r>
      <w:r w:rsidR="004B7F66">
        <w:t>;</w:t>
      </w:r>
      <w:r w:rsidR="00536FE2">
        <w:t xml:space="preserve"> and</w:t>
      </w:r>
    </w:p>
    <w:p w14:paraId="0C3DDFCD" w14:textId="77777777" w:rsidR="004B7F66" w:rsidRDefault="00536FE2" w:rsidP="004B7F66">
      <w:pPr>
        <w:numPr>
          <w:ilvl w:val="0"/>
          <w:numId w:val="42"/>
        </w:numPr>
        <w:spacing w:before="120" w:after="0" w:line="240" w:lineRule="auto"/>
      </w:pPr>
      <w:r>
        <w:t>Birth Certificate.</w:t>
      </w:r>
    </w:p>
    <w:p w14:paraId="3CBF6150" w14:textId="77777777" w:rsidR="004B7F66" w:rsidRDefault="004B7F66" w:rsidP="004B7F66">
      <w:r>
        <w:t xml:space="preserve">By default the sample code sets the </w:t>
      </w:r>
      <w:r w:rsidRPr="00F14D85">
        <w:rPr>
          <w:b/>
        </w:rPr>
        <w:t>DVSCheckRequired</w:t>
      </w:r>
      <w:r>
        <w:t xml:space="preserve"> property to </w:t>
      </w:r>
      <w:r w:rsidRPr="00ED1144">
        <w:rPr>
          <w:i/>
        </w:rPr>
        <w:t>true</w:t>
      </w:r>
      <w:r>
        <w:t xml:space="preserve"> on the </w:t>
      </w:r>
      <w:r w:rsidRPr="00EF4D58">
        <w:rPr>
          <w:b/>
        </w:rPr>
        <w:t>ApplicationType</w:t>
      </w:r>
      <w:r>
        <w:t xml:space="preserve"> object for each request. As a result, the USI web service will invoke the mock Document Verification Service to verify the </w:t>
      </w:r>
      <w:r w:rsidRPr="00635051">
        <w:t>DVS</w:t>
      </w:r>
      <w:r>
        <w:t xml:space="preserve"> d</w:t>
      </w:r>
      <w:r w:rsidRPr="00635051">
        <w:t>ocument</w:t>
      </w:r>
      <w:r>
        <w:t xml:space="preserve">. </w:t>
      </w:r>
    </w:p>
    <w:p w14:paraId="1505097D" w14:textId="77777777" w:rsidR="004B7F66" w:rsidRDefault="004B7F66" w:rsidP="004B7F66">
      <w:r>
        <w:t>Each document type uses a key value for verification. The sample code provides a comment highlighting which fields are used for the key values. Note these key values are only appropriate for the USI web services in the Third</w:t>
      </w:r>
      <w:r w:rsidR="00671D17">
        <w:t xml:space="preserve"> </w:t>
      </w:r>
      <w:r>
        <w:t>Party environment.</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8613"/>
      </w:tblGrid>
      <w:tr w:rsidR="004B7F66" w:rsidRPr="004D7999" w14:paraId="2A6B8E91" w14:textId="77777777" w:rsidTr="00A44E59">
        <w:tc>
          <w:tcPr>
            <w:tcW w:w="8613"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D49C890"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public static DVSDocumentType Medicare(){</w:t>
            </w:r>
          </w:p>
          <w:p w14:paraId="12A03972"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return new MedicareDocumentType(){</w:t>
            </w:r>
          </w:p>
          <w:p w14:paraId="27C88B14"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CardColour = MedicareDocumentTypeCardColour.</w:t>
            </w:r>
            <w:r w:rsidR="00536FE2">
              <w:rPr>
                <w:rFonts w:ascii="Courier New" w:hAnsi="Courier New" w:cs="Courier New"/>
                <w:sz w:val="16"/>
                <w:szCs w:val="16"/>
              </w:rPr>
              <w:t>Green</w:t>
            </w:r>
            <w:r w:rsidRPr="003C04C6">
              <w:rPr>
                <w:rFonts w:ascii="Courier New" w:hAnsi="Courier New" w:cs="Courier New"/>
                <w:sz w:val="16"/>
                <w:szCs w:val="16"/>
              </w:rPr>
              <w:t>,</w:t>
            </w:r>
          </w:p>
          <w:p w14:paraId="538C4EBD"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ExpiryDate = "2015-12",</w:t>
            </w:r>
          </w:p>
          <w:p w14:paraId="48B585A5"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IndividualRefNumber = "3",</w:t>
            </w:r>
          </w:p>
          <w:p w14:paraId="76D4F4BD"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MedicareCardNumber = "1111111111" // Ensures the mock DVS service will pass the verification.</w:t>
            </w:r>
          </w:p>
          <w:p w14:paraId="62BDE2C8"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w:t>
            </w:r>
          </w:p>
          <w:p w14:paraId="29B1F0B1" w14:textId="77777777" w:rsidR="004B7F66" w:rsidRPr="003C04C6" w:rsidRDefault="004B7F66" w:rsidP="00A44E59">
            <w:pPr>
              <w:rPr>
                <w:rFonts w:ascii="Courier New" w:hAnsi="Courier New" w:cs="Courier New"/>
                <w:sz w:val="16"/>
                <w:szCs w:val="16"/>
              </w:rPr>
            </w:pPr>
            <w:r w:rsidRPr="003C04C6">
              <w:rPr>
                <w:rFonts w:ascii="Courier New" w:hAnsi="Courier New" w:cs="Courier New"/>
                <w:sz w:val="16"/>
                <w:szCs w:val="16"/>
              </w:rPr>
              <w:t xml:space="preserve">        }</w:t>
            </w:r>
          </w:p>
        </w:tc>
      </w:tr>
    </w:tbl>
    <w:p w14:paraId="7B492976" w14:textId="77777777" w:rsidR="004B7F66" w:rsidRDefault="004B7F66" w:rsidP="004B7F66">
      <w:r>
        <w:t xml:space="preserve">The following table outlines the acceptable key values that will result in a </w:t>
      </w:r>
      <w:r w:rsidRPr="003E1A66">
        <w:rPr>
          <w:i/>
        </w:rPr>
        <w:t>pass</w:t>
      </w:r>
      <w:r>
        <w:t xml:space="preserve"> or </w:t>
      </w:r>
      <w:r w:rsidRPr="003E1A66">
        <w:rPr>
          <w:i/>
        </w:rPr>
        <w:t>unavailable</w:t>
      </w:r>
      <w:r>
        <w:t xml:space="preserve"> status for the document check.</w:t>
      </w:r>
    </w:p>
    <w:tbl>
      <w:tblPr>
        <w:tblW w:w="8613" w:type="dxa"/>
        <w:tblBorders>
          <w:top w:val="single" w:sz="6" w:space="0" w:color="99CCFF"/>
          <w:left w:val="single" w:sz="6" w:space="0" w:color="99CCFF"/>
          <w:bottom w:val="single" w:sz="6" w:space="0" w:color="99CCFF"/>
          <w:right w:val="single" w:sz="6" w:space="0" w:color="99CCFF"/>
          <w:insideH w:val="single" w:sz="6" w:space="0" w:color="99CCFF"/>
          <w:insideV w:val="single" w:sz="6" w:space="0" w:color="99CCFF"/>
        </w:tblBorders>
        <w:tblLayout w:type="fixed"/>
        <w:tblLook w:val="04A0" w:firstRow="1" w:lastRow="0" w:firstColumn="1" w:lastColumn="0" w:noHBand="0" w:noVBand="1"/>
      </w:tblPr>
      <w:tblGrid>
        <w:gridCol w:w="2660"/>
        <w:gridCol w:w="2435"/>
        <w:gridCol w:w="1534"/>
        <w:gridCol w:w="1984"/>
      </w:tblGrid>
      <w:tr w:rsidR="004B7F66" w:rsidRPr="00856535" w14:paraId="2F775856" w14:textId="77777777" w:rsidTr="003A3C3F">
        <w:trPr>
          <w:tblHeader/>
        </w:trPr>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40C89D70" w14:textId="77777777" w:rsidR="004B7F66" w:rsidRPr="00ED61A3" w:rsidRDefault="004B7F66" w:rsidP="00ED61A3">
            <w:pPr>
              <w:spacing w:before="120" w:after="120" w:line="240" w:lineRule="auto"/>
              <w:jc w:val="center"/>
              <w:rPr>
                <w:b/>
                <w:bCs/>
                <w:i/>
                <w:sz w:val="18"/>
              </w:rPr>
            </w:pPr>
            <w:r w:rsidRPr="00ED61A3">
              <w:rPr>
                <w:b/>
                <w:bCs/>
                <w:i/>
                <w:sz w:val="18"/>
              </w:rPr>
              <w:t>Document Type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6B4C980B" w14:textId="77777777" w:rsidR="004B7F66" w:rsidRPr="00ED61A3" w:rsidRDefault="004B7F66" w:rsidP="00ED61A3">
            <w:pPr>
              <w:spacing w:before="120" w:after="120" w:line="240" w:lineRule="auto"/>
              <w:jc w:val="center"/>
              <w:rPr>
                <w:b/>
                <w:bCs/>
                <w:i/>
                <w:sz w:val="18"/>
              </w:rPr>
            </w:pPr>
            <w:r w:rsidRPr="00ED61A3">
              <w:rPr>
                <w:b/>
                <w:bCs/>
                <w:i/>
                <w:sz w:val="18"/>
              </w:rPr>
              <w:t>Key Field</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7471CD56" w14:textId="77777777" w:rsidR="004B7F66" w:rsidRPr="00ED61A3" w:rsidRDefault="004B7F66" w:rsidP="00ED61A3">
            <w:pPr>
              <w:spacing w:before="120" w:after="120" w:line="240" w:lineRule="auto"/>
              <w:jc w:val="center"/>
              <w:rPr>
                <w:b/>
                <w:bCs/>
                <w:i/>
                <w:sz w:val="18"/>
              </w:rPr>
            </w:pPr>
            <w:r w:rsidRPr="00ED61A3">
              <w:rPr>
                <w:b/>
                <w:bCs/>
                <w:i/>
                <w:sz w:val="18"/>
              </w:rPr>
              <w:t>Value</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0C0C0C"/>
          </w:tcPr>
          <w:p w14:paraId="4CDF5972" w14:textId="77777777" w:rsidR="004B7F66" w:rsidRPr="00ED61A3" w:rsidRDefault="004B7F66" w:rsidP="00ED61A3">
            <w:pPr>
              <w:spacing w:before="120" w:after="120" w:line="240" w:lineRule="auto"/>
              <w:jc w:val="center"/>
              <w:rPr>
                <w:b/>
                <w:bCs/>
                <w:i/>
                <w:sz w:val="18"/>
              </w:rPr>
            </w:pPr>
            <w:r w:rsidRPr="00ED61A3">
              <w:rPr>
                <w:b/>
                <w:bCs/>
                <w:i/>
                <w:sz w:val="18"/>
              </w:rPr>
              <w:t>Result</w:t>
            </w:r>
          </w:p>
        </w:tc>
      </w:tr>
      <w:tr w:rsidR="004B7F66" w:rsidRPr="004D7999" w14:paraId="1521EC1C"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084A0A1" w14:textId="77777777" w:rsidR="004B7F66" w:rsidRPr="00ED61A3" w:rsidRDefault="004B7F66" w:rsidP="00ED61A3">
            <w:pPr>
              <w:spacing w:before="120" w:after="120" w:line="240" w:lineRule="auto"/>
              <w:rPr>
                <w:sz w:val="18"/>
              </w:rPr>
            </w:pPr>
            <w:r w:rsidRPr="00ED61A3">
              <w:rPr>
                <w:sz w:val="18"/>
              </w:rPr>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B12FB9B" w14:textId="77777777" w:rsidR="004B7F66" w:rsidRPr="00ED61A3" w:rsidRDefault="004B7F66" w:rsidP="00ED61A3">
            <w:pPr>
              <w:spacing w:before="120" w:after="120" w:line="240" w:lineRule="auto"/>
              <w:rPr>
                <w:sz w:val="18"/>
              </w:rPr>
            </w:pPr>
            <w:r w:rsidRPr="00ED61A3">
              <w:rPr>
                <w:sz w:val="18"/>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24B4F36" w14:textId="726A1316" w:rsidR="004B7F66" w:rsidRPr="00ED61A3" w:rsidRDefault="00603A25" w:rsidP="00ED61A3">
            <w:pPr>
              <w:spacing w:before="120" w:after="120" w:line="240" w:lineRule="auto"/>
              <w:rPr>
                <w:sz w:val="18"/>
              </w:rPr>
            </w:pPr>
            <w:r w:rsidRPr="00ED61A3">
              <w:rPr>
                <w:sz w:val="18"/>
              </w:rPr>
              <w:t>ACC</w:t>
            </w:r>
            <w:r w:rsidR="004B7F66" w:rsidRPr="00ED61A3">
              <w:rPr>
                <w:sz w:val="18"/>
              </w:rPr>
              <w:t>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E2AA5A9"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11B12A25"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16BABFD" w14:textId="77777777" w:rsidR="004B7F66" w:rsidRPr="00213DFF" w:rsidRDefault="004B7F66" w:rsidP="00ED61A3">
            <w:pPr>
              <w:spacing w:before="120" w:after="120" w:line="240" w:lineRule="auto"/>
              <w:rPr>
                <w:sz w:val="18"/>
              </w:rPr>
            </w:pPr>
            <w:r w:rsidRPr="00213DFF">
              <w:rPr>
                <w:sz w:val="18"/>
              </w:rPr>
              <w:lastRenderedPageBreak/>
              <w:t>Citizenship</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AB1DD22" w14:textId="77777777" w:rsidR="004B7F66" w:rsidRPr="00213DFF" w:rsidRDefault="004B7F66" w:rsidP="00ED61A3">
            <w:pPr>
              <w:spacing w:before="120" w:after="120" w:line="240" w:lineRule="auto"/>
              <w:rPr>
                <w:sz w:val="18"/>
              </w:rPr>
            </w:pPr>
            <w:r w:rsidRPr="00213DFF">
              <w:rPr>
                <w:sz w:val="18"/>
              </w:rPr>
              <w:t>Stock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47D1B20" w14:textId="0B85CFDE" w:rsidR="004B7F66" w:rsidRPr="00213DFF" w:rsidRDefault="00213DFF" w:rsidP="00ED61A3">
            <w:pPr>
              <w:spacing w:before="120" w:after="120" w:line="240" w:lineRule="auto"/>
              <w:rPr>
                <w:sz w:val="18"/>
              </w:rPr>
            </w:pPr>
            <w:r w:rsidRPr="00213DFF">
              <w:rPr>
                <w:sz w:val="18"/>
              </w:rPr>
              <w:t>ACC</w:t>
            </w:r>
            <w:r w:rsidR="004B7F66" w:rsidRPr="00213DFF">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E864FD3" w14:textId="77777777" w:rsidR="004B7F66" w:rsidRPr="00213DFF" w:rsidRDefault="004B7F66" w:rsidP="00ED61A3">
            <w:pPr>
              <w:spacing w:before="120" w:after="120" w:line="240" w:lineRule="auto"/>
              <w:rPr>
                <w:sz w:val="18"/>
              </w:rPr>
            </w:pPr>
            <w:r w:rsidRPr="00213DFF">
              <w:rPr>
                <w:sz w:val="18"/>
              </w:rPr>
              <w:t>Unavailable</w:t>
            </w:r>
          </w:p>
        </w:tc>
      </w:tr>
      <w:tr w:rsidR="004B7F66" w:rsidRPr="004D7999" w14:paraId="50C50C56"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54AA94C6" w14:textId="77777777" w:rsidR="004B7F66" w:rsidRPr="00ED61A3" w:rsidRDefault="004B7F66" w:rsidP="00ED61A3">
            <w:pPr>
              <w:spacing w:before="120" w:after="120" w:line="240" w:lineRule="auto"/>
              <w:rPr>
                <w:sz w:val="18"/>
              </w:rPr>
            </w:pPr>
            <w:r w:rsidRPr="00ED61A3">
              <w:rPr>
                <w:sz w:val="18"/>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F1A46C6" w14:textId="77777777" w:rsidR="004B7F66" w:rsidRPr="00ED61A3" w:rsidRDefault="004B7F66" w:rsidP="00ED61A3">
            <w:pPr>
              <w:spacing w:before="120" w:after="120" w:line="240" w:lineRule="auto"/>
              <w:rPr>
                <w:sz w:val="18"/>
              </w:rPr>
            </w:pPr>
            <w:r w:rsidRPr="00ED61A3">
              <w:rPr>
                <w:sz w:val="18"/>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E19E16A" w14:textId="77777777" w:rsidR="004B7F66" w:rsidRPr="00ED61A3" w:rsidRDefault="004B7F66" w:rsidP="00ED61A3">
            <w:pPr>
              <w:spacing w:before="120" w:after="120" w:line="240" w:lineRule="auto"/>
              <w:rPr>
                <w:sz w:val="18"/>
              </w:rPr>
            </w:pPr>
            <w:r w:rsidRPr="00ED61A3">
              <w:rPr>
                <w:sz w:val="18"/>
              </w:rPr>
              <w:t>01/01/2013</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1E95DEC"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6DCA7967"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27724C5" w14:textId="77777777" w:rsidR="004B7F66" w:rsidRPr="00ED61A3" w:rsidRDefault="004B7F66" w:rsidP="00ED61A3">
            <w:pPr>
              <w:spacing w:before="120" w:after="120" w:line="240" w:lineRule="auto"/>
              <w:rPr>
                <w:sz w:val="18"/>
              </w:rPr>
            </w:pPr>
            <w:r w:rsidRPr="00ED61A3">
              <w:rPr>
                <w:sz w:val="18"/>
              </w:rPr>
              <w:t>Registration by Descent</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FCA7821" w14:textId="77777777" w:rsidR="004B7F66" w:rsidRPr="00ED61A3" w:rsidRDefault="004B7F66" w:rsidP="00ED61A3">
            <w:pPr>
              <w:spacing w:before="120" w:after="120" w:line="240" w:lineRule="auto"/>
              <w:rPr>
                <w:sz w:val="18"/>
              </w:rPr>
            </w:pPr>
            <w:r w:rsidRPr="00ED61A3">
              <w:rPr>
                <w:sz w:val="18"/>
              </w:rPr>
              <w:t>AcquisitionDate</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56F464E" w14:textId="77777777" w:rsidR="004B7F66" w:rsidRPr="00ED61A3" w:rsidRDefault="004B7F66" w:rsidP="00ED61A3">
            <w:pPr>
              <w:spacing w:before="120" w:after="120" w:line="240" w:lineRule="auto"/>
              <w:rPr>
                <w:sz w:val="18"/>
              </w:rPr>
            </w:pPr>
            <w:r w:rsidRPr="00ED61A3">
              <w:rPr>
                <w:sz w:val="18"/>
              </w:rPr>
              <w:t>12/12/2012</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8E900A5"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7A5A467F"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0BA05EDB" w14:textId="54D233EE" w:rsidR="004B7F66" w:rsidRPr="00ED61A3" w:rsidRDefault="00AA1204" w:rsidP="00ED61A3">
            <w:pPr>
              <w:spacing w:before="120" w:after="120" w:line="240" w:lineRule="auto"/>
              <w:rPr>
                <w:sz w:val="18"/>
              </w:rPr>
            </w:pPr>
            <w:r w:rsidRPr="00ED61A3">
              <w:rPr>
                <w:sz w:val="18"/>
              </w:rPr>
              <w:t>Driver</w:t>
            </w:r>
            <w:r w:rsidR="004B7F66" w:rsidRPr="00ED61A3">
              <w:rPr>
                <w:sz w:val="18"/>
              </w:rPr>
              <w:t xml:space="preserve">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C67192F" w14:textId="77777777" w:rsidR="004B7F66" w:rsidRDefault="004B7F66" w:rsidP="00ED61A3">
            <w:pPr>
              <w:spacing w:before="120" w:after="120" w:line="240" w:lineRule="auto"/>
              <w:rPr>
                <w:sz w:val="18"/>
              </w:rPr>
            </w:pPr>
            <w:r w:rsidRPr="00ED61A3">
              <w:rPr>
                <w:sz w:val="18"/>
              </w:rPr>
              <w:t>Licence Number</w:t>
            </w:r>
          </w:p>
          <w:p w14:paraId="2263A38B" w14:textId="0D85FD2E" w:rsidR="00FB534D" w:rsidRPr="00ED61A3" w:rsidRDefault="00FB534D" w:rsidP="00ED61A3">
            <w:pPr>
              <w:spacing w:before="120" w:after="120" w:line="240" w:lineRule="auto"/>
              <w:rPr>
                <w:sz w:val="18"/>
              </w:rPr>
            </w:pPr>
            <w:r>
              <w:rPr>
                <w:sz w:val="18"/>
              </w:rPr>
              <w:t>Card</w:t>
            </w:r>
            <w:r w:rsidR="00A726CF">
              <w:rPr>
                <w:sz w:val="18"/>
              </w:rPr>
              <w:t xml:space="preserve"> </w:t>
            </w:r>
            <w:r>
              <w:rPr>
                <w:sz w:val="18"/>
              </w:rPr>
              <w:t>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54E563" w14:textId="77777777" w:rsidR="004B7F66" w:rsidRDefault="004B7F66" w:rsidP="00ED61A3">
            <w:pPr>
              <w:spacing w:before="120" w:after="120" w:line="240" w:lineRule="auto"/>
              <w:rPr>
                <w:sz w:val="18"/>
              </w:rPr>
            </w:pPr>
            <w:r w:rsidRPr="00ED61A3">
              <w:rPr>
                <w:sz w:val="18"/>
              </w:rPr>
              <w:t>111111</w:t>
            </w:r>
          </w:p>
          <w:p w14:paraId="6385D6DF" w14:textId="248BA69B" w:rsidR="00FB534D" w:rsidRPr="00ED61A3" w:rsidRDefault="00FB534D" w:rsidP="00ED61A3">
            <w:pPr>
              <w:spacing w:before="120" w:after="120" w:line="240" w:lineRule="auto"/>
              <w:rPr>
                <w:sz w:val="18"/>
              </w:rPr>
            </w:pPr>
            <w:r>
              <w:rPr>
                <w:sz w:val="18"/>
              </w:rPr>
              <w:t>A001234567</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0911EE0"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2172E38C"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44F6F25" w14:textId="14A0C429" w:rsidR="004B7F66" w:rsidRPr="00ED61A3" w:rsidRDefault="004B7F66" w:rsidP="00ED61A3">
            <w:pPr>
              <w:spacing w:before="120" w:after="120" w:line="240" w:lineRule="auto"/>
              <w:rPr>
                <w:sz w:val="18"/>
              </w:rPr>
            </w:pPr>
            <w:r w:rsidRPr="00ED61A3">
              <w:rPr>
                <w:sz w:val="18"/>
              </w:rPr>
              <w:t>Driver Licence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667C5C5" w14:textId="77777777" w:rsidR="004B7F66" w:rsidRPr="00ED61A3" w:rsidRDefault="004B7F66" w:rsidP="00ED61A3">
            <w:pPr>
              <w:spacing w:before="120" w:after="120" w:line="240" w:lineRule="auto"/>
              <w:rPr>
                <w:sz w:val="18"/>
              </w:rPr>
            </w:pPr>
            <w:r w:rsidRPr="00ED61A3">
              <w:rPr>
                <w:sz w:val="18"/>
              </w:rPr>
              <w:t>Licence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1ADC9F" w14:textId="77777777" w:rsidR="004B7F66" w:rsidRPr="00ED61A3" w:rsidRDefault="004B7F66" w:rsidP="00ED61A3">
            <w:pPr>
              <w:spacing w:before="120" w:after="120" w:line="240" w:lineRule="auto"/>
              <w:rPr>
                <w:sz w:val="18"/>
              </w:rPr>
            </w:pPr>
            <w:r w:rsidRPr="00ED61A3">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F8EB997"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6599076B"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F9037EB" w14:textId="77777777" w:rsidR="004B7F66" w:rsidRPr="00ED61A3" w:rsidRDefault="004B7F66" w:rsidP="00ED61A3">
            <w:pPr>
              <w:spacing w:before="120" w:after="120" w:line="240" w:lineRule="auto"/>
              <w:rPr>
                <w:sz w:val="18"/>
              </w:rPr>
            </w:pPr>
            <w:r w:rsidRPr="00ED61A3">
              <w:rPr>
                <w:sz w:val="18"/>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ABE05D7" w14:textId="77777777" w:rsidR="004B7F66" w:rsidRPr="00ED61A3" w:rsidRDefault="004B7F66" w:rsidP="00ED61A3">
            <w:pPr>
              <w:spacing w:before="120" w:after="120" w:line="240" w:lineRule="auto"/>
              <w:rPr>
                <w:sz w:val="18"/>
              </w:rPr>
            </w:pPr>
            <w:r w:rsidRPr="00ED61A3">
              <w:rPr>
                <w:sz w:val="18"/>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16F2F049" w14:textId="77777777" w:rsidR="004B7F66" w:rsidRPr="00ED61A3" w:rsidRDefault="004B7F66" w:rsidP="00ED61A3">
            <w:pPr>
              <w:spacing w:before="120" w:after="120" w:line="240" w:lineRule="auto"/>
              <w:rPr>
                <w:sz w:val="18"/>
              </w:rPr>
            </w:pPr>
            <w:r w:rsidRPr="00ED61A3">
              <w:rPr>
                <w:sz w:val="18"/>
              </w:rPr>
              <w:t>1111111111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0F8D892"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1467A499"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ABE7E6C" w14:textId="77777777" w:rsidR="004B7F66" w:rsidRPr="00ED61A3" w:rsidRDefault="004B7F66" w:rsidP="00ED61A3">
            <w:pPr>
              <w:spacing w:before="120" w:after="120" w:line="240" w:lineRule="auto"/>
              <w:rPr>
                <w:sz w:val="18"/>
              </w:rPr>
            </w:pPr>
            <w:r w:rsidRPr="00ED61A3">
              <w:rPr>
                <w:sz w:val="18"/>
              </w:rPr>
              <w:t>Medicare Card</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3904BF6A" w14:textId="77777777" w:rsidR="004B7F66" w:rsidRPr="00ED61A3" w:rsidRDefault="004B7F66" w:rsidP="00ED61A3">
            <w:pPr>
              <w:spacing w:before="120" w:after="120" w:line="240" w:lineRule="auto"/>
              <w:rPr>
                <w:sz w:val="18"/>
              </w:rPr>
            </w:pPr>
            <w:r w:rsidRPr="00ED61A3">
              <w:rPr>
                <w:sz w:val="18"/>
              </w:rPr>
              <w:t>Card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0630189B" w14:textId="77777777" w:rsidR="004B7F66" w:rsidRPr="00ED61A3" w:rsidRDefault="004B7F66" w:rsidP="00ED61A3">
            <w:pPr>
              <w:spacing w:before="120" w:after="120" w:line="240" w:lineRule="auto"/>
              <w:rPr>
                <w:sz w:val="18"/>
              </w:rPr>
            </w:pPr>
            <w:r w:rsidRPr="00ED61A3">
              <w:rPr>
                <w:sz w:val="18"/>
              </w:rPr>
              <w:t>0000000000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7E2CB6A4"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462D42FF"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7222E2A" w14:textId="2E6E5EFA" w:rsidR="004B7F66" w:rsidRPr="00ED61A3" w:rsidRDefault="004B7F66" w:rsidP="00ED61A3">
            <w:pPr>
              <w:spacing w:before="120" w:after="120" w:line="240" w:lineRule="auto"/>
              <w:rPr>
                <w:sz w:val="18"/>
              </w:rPr>
            </w:pPr>
            <w:r w:rsidRPr="00ED61A3">
              <w:rPr>
                <w:sz w:val="18"/>
              </w:rPr>
              <w:t>Passport</w:t>
            </w:r>
            <w:r w:rsidR="00603A25" w:rsidRPr="00ED61A3">
              <w:rPr>
                <w:sz w:val="18"/>
              </w:rPr>
              <w:t xml:space="preserve">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551DE05" w14:textId="77777777" w:rsidR="004B7F66" w:rsidRPr="00ED61A3" w:rsidRDefault="004B7F66" w:rsidP="00ED61A3">
            <w:pPr>
              <w:spacing w:before="120" w:after="120" w:line="240" w:lineRule="auto"/>
              <w:rPr>
                <w:sz w:val="18"/>
              </w:rPr>
            </w:pPr>
            <w:r w:rsidRPr="00ED61A3">
              <w:rPr>
                <w:sz w:val="18"/>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0BF3AB6" w14:textId="77777777" w:rsidR="004B7F66" w:rsidRPr="00ED61A3" w:rsidRDefault="004B7F66" w:rsidP="00ED61A3">
            <w:pPr>
              <w:spacing w:before="120" w:after="120" w:line="240" w:lineRule="auto"/>
              <w:rPr>
                <w:sz w:val="18"/>
              </w:rPr>
            </w:pPr>
            <w:r w:rsidRPr="00ED61A3">
              <w:rPr>
                <w:sz w:val="18"/>
              </w:rPr>
              <w:t>X1111111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33C2A3D"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603AA943"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1700C80" w14:textId="0E61C5A6" w:rsidR="004B7F66" w:rsidRPr="00ED61A3" w:rsidRDefault="004B7F66" w:rsidP="00ED61A3">
            <w:pPr>
              <w:spacing w:before="120" w:after="120" w:line="240" w:lineRule="auto"/>
              <w:rPr>
                <w:sz w:val="18"/>
              </w:rPr>
            </w:pPr>
            <w:r w:rsidRPr="00ED61A3">
              <w:rPr>
                <w:sz w:val="18"/>
              </w:rPr>
              <w:t>Passport</w:t>
            </w:r>
            <w:r w:rsidR="00603A25" w:rsidRPr="00ED61A3">
              <w:rPr>
                <w:sz w:val="18"/>
              </w:rPr>
              <w:t xml:space="preserve"> (Australian)</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29C5880" w14:textId="77777777" w:rsidR="004B7F66" w:rsidRPr="00ED61A3" w:rsidRDefault="004B7F66" w:rsidP="00ED61A3">
            <w:pPr>
              <w:spacing w:before="120" w:after="120" w:line="240" w:lineRule="auto"/>
              <w:rPr>
                <w:sz w:val="18"/>
              </w:rPr>
            </w:pPr>
            <w:r w:rsidRPr="00ED61A3">
              <w:rPr>
                <w:sz w:val="18"/>
              </w:rPr>
              <w:t>Document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52FC03B6" w14:textId="77777777" w:rsidR="004B7F66" w:rsidRPr="00ED61A3" w:rsidRDefault="004B7F66" w:rsidP="00ED61A3">
            <w:pPr>
              <w:spacing w:before="120" w:after="120" w:line="240" w:lineRule="auto"/>
              <w:rPr>
                <w:sz w:val="18"/>
              </w:rPr>
            </w:pPr>
            <w:r w:rsidRPr="00ED61A3">
              <w:rPr>
                <w:sz w:val="18"/>
              </w:rPr>
              <w:t>X0000000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29273576" w14:textId="77777777" w:rsidR="004B7F66" w:rsidRPr="00ED61A3" w:rsidRDefault="004B7F66" w:rsidP="00ED61A3">
            <w:pPr>
              <w:spacing w:before="120" w:after="120" w:line="240" w:lineRule="auto"/>
              <w:rPr>
                <w:sz w:val="18"/>
              </w:rPr>
            </w:pPr>
            <w:r w:rsidRPr="00ED61A3">
              <w:rPr>
                <w:sz w:val="18"/>
              </w:rPr>
              <w:t>Unavailable</w:t>
            </w:r>
          </w:p>
        </w:tc>
      </w:tr>
      <w:tr w:rsidR="004B7F66" w:rsidRPr="004D7999" w14:paraId="38F87315"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57C4E6D" w14:textId="1C3B2A16" w:rsidR="004B7F66" w:rsidRPr="00ED61A3" w:rsidRDefault="00603A25" w:rsidP="00ED61A3">
            <w:pPr>
              <w:spacing w:before="120" w:after="120" w:line="240" w:lineRule="auto"/>
              <w:rPr>
                <w:sz w:val="18"/>
              </w:rPr>
            </w:pPr>
            <w:r w:rsidRPr="00ED61A3">
              <w:rPr>
                <w:sz w:val="18"/>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CD97254" w14:textId="77777777" w:rsidR="004B7F66" w:rsidRPr="00ED61A3" w:rsidRDefault="004B7F66" w:rsidP="00ED61A3">
            <w:pPr>
              <w:spacing w:before="120" w:after="120" w:line="240" w:lineRule="auto"/>
              <w:rPr>
                <w:sz w:val="18"/>
              </w:rPr>
            </w:pPr>
            <w:r w:rsidRPr="00ED61A3">
              <w:rPr>
                <w:sz w:val="18"/>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D03EC56" w14:textId="77777777" w:rsidR="004B7F66" w:rsidRPr="00ED61A3" w:rsidRDefault="004B7F66" w:rsidP="00ED61A3">
            <w:pPr>
              <w:spacing w:before="120" w:after="120" w:line="240" w:lineRule="auto"/>
              <w:rPr>
                <w:sz w:val="18"/>
              </w:rPr>
            </w:pPr>
            <w:r w:rsidRPr="00ED61A3">
              <w:rPr>
                <w:sz w:val="18"/>
              </w:rPr>
              <w:t>111111</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A8E87B2" w14:textId="77777777" w:rsidR="004B7F66" w:rsidRPr="00ED61A3" w:rsidRDefault="004B7F66" w:rsidP="00ED61A3">
            <w:pPr>
              <w:spacing w:before="120" w:after="120" w:line="240" w:lineRule="auto"/>
              <w:rPr>
                <w:sz w:val="18"/>
              </w:rPr>
            </w:pPr>
            <w:r w:rsidRPr="00ED61A3">
              <w:rPr>
                <w:sz w:val="18"/>
              </w:rPr>
              <w:t>Pass</w:t>
            </w:r>
          </w:p>
        </w:tc>
      </w:tr>
      <w:tr w:rsidR="004B7F66" w:rsidRPr="004D7999" w14:paraId="7AD5496A" w14:textId="77777777" w:rsidTr="003A3C3F">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E63C80B" w14:textId="1172E1A0" w:rsidR="004B7F66" w:rsidRPr="00ED61A3" w:rsidRDefault="00603A25" w:rsidP="00ED61A3">
            <w:pPr>
              <w:spacing w:before="120" w:after="120" w:line="240" w:lineRule="auto"/>
              <w:rPr>
                <w:sz w:val="18"/>
              </w:rPr>
            </w:pPr>
            <w:r w:rsidRPr="00ED61A3">
              <w:rPr>
                <w:sz w:val="18"/>
              </w:rPr>
              <w:t>Non-Australian Passport (with Australian Visa)</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44FE188D" w14:textId="77777777" w:rsidR="004B7F66" w:rsidRPr="00ED61A3" w:rsidRDefault="004B7F66" w:rsidP="00ED61A3">
            <w:pPr>
              <w:spacing w:before="120" w:after="120" w:line="240" w:lineRule="auto"/>
              <w:rPr>
                <w:sz w:val="18"/>
              </w:rPr>
            </w:pPr>
            <w:r w:rsidRPr="00ED61A3">
              <w:rPr>
                <w:sz w:val="18"/>
              </w:rPr>
              <w:t>Passport Number</w:t>
            </w:r>
          </w:p>
        </w:tc>
        <w:tc>
          <w:tcPr>
            <w:tcW w:w="153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6300A8CB" w14:textId="77777777" w:rsidR="004B7F66" w:rsidRPr="00ED61A3" w:rsidRDefault="004B7F66" w:rsidP="00ED61A3">
            <w:pPr>
              <w:spacing w:before="120" w:after="120" w:line="240" w:lineRule="auto"/>
              <w:rPr>
                <w:sz w:val="18"/>
              </w:rPr>
            </w:pPr>
            <w:r w:rsidRPr="00ED61A3">
              <w:rPr>
                <w:sz w:val="18"/>
              </w:rPr>
              <w:t>000000</w:t>
            </w:r>
          </w:p>
        </w:tc>
        <w:tc>
          <w:tcPr>
            <w:tcW w:w="1984" w:type="dxa"/>
            <w:tcBorders>
              <w:top w:val="single" w:sz="6" w:space="0" w:color="808080"/>
              <w:left w:val="single" w:sz="6" w:space="0" w:color="808080"/>
              <w:bottom w:val="single" w:sz="6" w:space="0" w:color="808080"/>
              <w:right w:val="single" w:sz="6" w:space="0" w:color="808080"/>
              <w:tl2br w:val="nil"/>
              <w:tr2bl w:val="nil"/>
            </w:tcBorders>
            <w:shd w:val="clear" w:color="auto" w:fill="F2F2F2"/>
          </w:tcPr>
          <w:p w14:paraId="2B587034" w14:textId="77777777" w:rsidR="004B7F66" w:rsidRPr="00ED61A3" w:rsidRDefault="004B7F66" w:rsidP="00ED61A3">
            <w:pPr>
              <w:spacing w:before="120" w:after="120" w:line="240" w:lineRule="auto"/>
              <w:rPr>
                <w:sz w:val="18"/>
              </w:rPr>
            </w:pPr>
            <w:r w:rsidRPr="00ED61A3">
              <w:rPr>
                <w:sz w:val="18"/>
              </w:rPr>
              <w:t>Unavailable</w:t>
            </w:r>
          </w:p>
        </w:tc>
      </w:tr>
      <w:tr w:rsidR="00FD270B" w:rsidRPr="004D7999" w14:paraId="20299375" w14:textId="77777777" w:rsidTr="00C8723C">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636E4F22" w14:textId="77777777" w:rsidR="00FD270B" w:rsidRPr="00FD270B" w:rsidRDefault="00FD270B" w:rsidP="00ED61A3">
            <w:pPr>
              <w:spacing w:before="120" w:after="120" w:line="240" w:lineRule="auto"/>
              <w:rPr>
                <w:sz w:val="18"/>
              </w:rPr>
            </w:pPr>
            <w:r w:rsidRPr="00FD270B">
              <w:rPr>
                <w:sz w:val="18"/>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9DEAD49" w14:textId="77777777" w:rsidR="00FD270B" w:rsidRPr="00FD270B" w:rsidRDefault="00FD270B" w:rsidP="00ED61A3">
            <w:pPr>
              <w:spacing w:before="120" w:after="120" w:line="240" w:lineRule="auto"/>
              <w:rPr>
                <w:sz w:val="18"/>
              </w:rPr>
            </w:pPr>
            <w:r w:rsidRPr="00FD270B">
              <w:rPr>
                <w:sz w:val="18"/>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3FDD198A" w14:textId="50B2E74A" w:rsidR="00FD270B" w:rsidRPr="00FD270B" w:rsidRDefault="00FD270B" w:rsidP="00FD270B">
            <w:pPr>
              <w:spacing w:before="120" w:after="120" w:line="240" w:lineRule="auto"/>
              <w:jc w:val="center"/>
              <w:rPr>
                <w:sz w:val="18"/>
              </w:rPr>
            </w:pPr>
            <w:r>
              <w:rPr>
                <w:sz w:val="18"/>
              </w:rPr>
              <w:t>See separate table for details</w:t>
            </w:r>
          </w:p>
        </w:tc>
      </w:tr>
      <w:tr w:rsidR="00FD270B" w:rsidRPr="004D7999" w14:paraId="0F38C631" w14:textId="77777777" w:rsidTr="006F1DF4">
        <w:tc>
          <w:tcPr>
            <w:tcW w:w="2660"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760ABE8D" w14:textId="77777777" w:rsidR="00FD270B" w:rsidRPr="00FD270B" w:rsidRDefault="00FD270B" w:rsidP="00ED61A3">
            <w:pPr>
              <w:spacing w:before="120" w:after="120" w:line="240" w:lineRule="auto"/>
              <w:rPr>
                <w:sz w:val="18"/>
              </w:rPr>
            </w:pPr>
            <w:r w:rsidRPr="00FD270B">
              <w:rPr>
                <w:sz w:val="18"/>
              </w:rPr>
              <w:t>Birth Certificate</w:t>
            </w:r>
          </w:p>
        </w:tc>
        <w:tc>
          <w:tcPr>
            <w:tcW w:w="2435" w:type="dxa"/>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153D1944" w14:textId="77777777" w:rsidR="00FD270B" w:rsidRPr="00FD270B" w:rsidRDefault="00FD270B" w:rsidP="00ED61A3">
            <w:pPr>
              <w:spacing w:before="120" w:after="120" w:line="240" w:lineRule="auto"/>
              <w:rPr>
                <w:sz w:val="18"/>
              </w:rPr>
            </w:pPr>
            <w:r w:rsidRPr="00FD270B">
              <w:rPr>
                <w:sz w:val="18"/>
              </w:rPr>
              <w:t>Registration Number</w:t>
            </w:r>
          </w:p>
        </w:tc>
        <w:tc>
          <w:tcPr>
            <w:tcW w:w="3518" w:type="dxa"/>
            <w:gridSpan w:val="2"/>
            <w:tcBorders>
              <w:top w:val="single" w:sz="6" w:space="0" w:color="808080"/>
              <w:left w:val="single" w:sz="6" w:space="0" w:color="808080"/>
              <w:bottom w:val="single" w:sz="6" w:space="0" w:color="808080"/>
              <w:right w:val="single" w:sz="6" w:space="0" w:color="808080"/>
              <w:tl2br w:val="nil"/>
              <w:tr2bl w:val="nil"/>
            </w:tcBorders>
            <w:shd w:val="clear" w:color="auto" w:fill="D9D9D9"/>
          </w:tcPr>
          <w:p w14:paraId="4A508CDD" w14:textId="6A440E18" w:rsidR="00FD270B" w:rsidRPr="00FD270B" w:rsidRDefault="00FD270B" w:rsidP="00FD270B">
            <w:pPr>
              <w:spacing w:before="120" w:after="120" w:line="240" w:lineRule="auto"/>
              <w:jc w:val="center"/>
              <w:rPr>
                <w:sz w:val="18"/>
              </w:rPr>
            </w:pPr>
            <w:r>
              <w:rPr>
                <w:sz w:val="18"/>
              </w:rPr>
              <w:t>See separate table for details</w:t>
            </w:r>
          </w:p>
        </w:tc>
      </w:tr>
    </w:tbl>
    <w:p w14:paraId="1017F95B" w14:textId="77777777" w:rsidR="004B7F66" w:rsidRDefault="004B7F66" w:rsidP="004B7F66">
      <w:r>
        <w:t>Setting the value to any other will result in a failed request.</w:t>
      </w:r>
    </w:p>
    <w:p w14:paraId="02C5CA57" w14:textId="77777777" w:rsidR="004B7F66" w:rsidRDefault="004B7F66" w:rsidP="004B7F66">
      <w:r>
        <w:t>Please refrain from submitting “Unavailable” values to the BulkUpload operation, as these will cause the corresponding applications to get stuck in the system indefinitely.</w:t>
      </w:r>
      <w:bookmarkEnd w:id="8"/>
      <w:bookmarkEnd w:id="9"/>
    </w:p>
    <w:sectPr w:rsidR="004B7F66" w:rsidSect="00B42BD7">
      <w:headerReference w:type="even" r:id="rId16"/>
      <w:headerReference w:type="default" r:id="rId17"/>
      <w:footerReference w:type="even" r:id="rId18"/>
      <w:footerReference w:type="default" r:id="rId19"/>
      <w:headerReference w:type="first" r:id="rId20"/>
      <w:pgSz w:w="11906" w:h="16838"/>
      <w:pgMar w:top="1440" w:right="1797" w:bottom="1276" w:left="179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46D76" w14:textId="77777777" w:rsidR="00811806" w:rsidRDefault="00811806">
      <w:r>
        <w:separator/>
      </w:r>
    </w:p>
  </w:endnote>
  <w:endnote w:type="continuationSeparator" w:id="0">
    <w:p w14:paraId="562AE975" w14:textId="77777777" w:rsidR="00811806" w:rsidRDefault="0081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31CA4" w14:textId="77777777" w:rsidR="00193951" w:rsidRDefault="001939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F3052" w14:textId="77777777" w:rsidR="00193951" w:rsidRDefault="001939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F17A" w14:textId="77777777" w:rsidR="00193951" w:rsidRDefault="001939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38185" w14:textId="77777777" w:rsidR="00264F00" w:rsidRDefault="00B30DE4">
    <w:pPr>
      <w:pStyle w:val="Footer"/>
      <w:framePr w:wrap="around" w:vAnchor="text" w:hAnchor="margin" w:y="1"/>
    </w:pPr>
    <w:r>
      <w:fldChar w:fldCharType="begin"/>
    </w:r>
    <w:r w:rsidR="00264F00">
      <w:instrText xml:space="preserve">PAGE  </w:instrText>
    </w:r>
    <w:r>
      <w:fldChar w:fldCharType="end"/>
    </w:r>
  </w:p>
  <w:p w14:paraId="251CB03F" w14:textId="77777777" w:rsidR="00264F00" w:rsidRDefault="00264F00">
    <w:pPr>
      <w:pStyle w:val="Footer"/>
      <w:ind w:firstLine="360"/>
    </w:pPr>
  </w:p>
  <w:p w14:paraId="58A22E10" w14:textId="77777777" w:rsidR="00264F00" w:rsidRDefault="00264F0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A1364" w14:textId="3C7DE2FE" w:rsidR="00AD1FE2" w:rsidRPr="0065276D" w:rsidRDefault="00AD1FE2" w:rsidP="00AD1FE2">
    <w:pPr>
      <w:pStyle w:val="Footer"/>
      <w:pBdr>
        <w:top w:val="single" w:sz="4" w:space="1" w:color="auto"/>
      </w:pBdr>
      <w:jc w:val="right"/>
      <w:rPr>
        <w:sz w:val="16"/>
        <w:szCs w:val="16"/>
      </w:rPr>
    </w:pPr>
    <w:r w:rsidRPr="0065276D">
      <w:rPr>
        <w:sz w:val="16"/>
        <w:szCs w:val="16"/>
      </w:rPr>
      <w:t xml:space="preserve">Page </w:t>
    </w:r>
    <w:r w:rsidRPr="0065276D">
      <w:rPr>
        <w:sz w:val="16"/>
        <w:szCs w:val="16"/>
      </w:rPr>
      <w:fldChar w:fldCharType="begin"/>
    </w:r>
    <w:r w:rsidRPr="0065276D">
      <w:rPr>
        <w:sz w:val="16"/>
        <w:szCs w:val="16"/>
      </w:rPr>
      <w:instrText xml:space="preserve"> PAGE </w:instrText>
    </w:r>
    <w:r w:rsidRPr="0065276D">
      <w:rPr>
        <w:sz w:val="16"/>
        <w:szCs w:val="16"/>
      </w:rPr>
      <w:fldChar w:fldCharType="separate"/>
    </w:r>
    <w:r w:rsidR="00B67E2E">
      <w:rPr>
        <w:noProof/>
        <w:sz w:val="16"/>
        <w:szCs w:val="16"/>
      </w:rPr>
      <w:t>9</w:t>
    </w:r>
    <w:r w:rsidRPr="0065276D">
      <w:rPr>
        <w:sz w:val="16"/>
        <w:szCs w:val="16"/>
      </w:rPr>
      <w:fldChar w:fldCharType="end"/>
    </w:r>
    <w:r w:rsidRPr="0065276D">
      <w:rPr>
        <w:sz w:val="16"/>
        <w:szCs w:val="16"/>
      </w:rPr>
      <w:t xml:space="preserve"> of </w:t>
    </w:r>
    <w:r w:rsidRPr="0065276D">
      <w:rPr>
        <w:sz w:val="16"/>
        <w:szCs w:val="16"/>
      </w:rPr>
      <w:fldChar w:fldCharType="begin"/>
    </w:r>
    <w:r w:rsidRPr="0065276D">
      <w:rPr>
        <w:sz w:val="16"/>
        <w:szCs w:val="16"/>
      </w:rPr>
      <w:instrText xml:space="preserve"> NUMPAGES </w:instrText>
    </w:r>
    <w:r w:rsidRPr="0065276D">
      <w:rPr>
        <w:sz w:val="16"/>
        <w:szCs w:val="16"/>
      </w:rPr>
      <w:fldChar w:fldCharType="separate"/>
    </w:r>
    <w:r w:rsidR="00B67E2E">
      <w:rPr>
        <w:noProof/>
        <w:sz w:val="16"/>
        <w:szCs w:val="16"/>
      </w:rPr>
      <w:t>9</w:t>
    </w:r>
    <w:r w:rsidRPr="0065276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9A52C" w14:textId="77777777" w:rsidR="00811806" w:rsidRDefault="00811806">
      <w:r>
        <w:separator/>
      </w:r>
    </w:p>
  </w:footnote>
  <w:footnote w:type="continuationSeparator" w:id="0">
    <w:p w14:paraId="5E59AD0A" w14:textId="77777777" w:rsidR="00811806" w:rsidRDefault="00811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E2EA" w14:textId="77777777" w:rsidR="00264F00" w:rsidRDefault="00000000">
    <w:pPr>
      <w:pStyle w:val="Header"/>
    </w:pPr>
    <w:r>
      <w:rPr>
        <w:noProof/>
      </w:rPr>
      <w:pict w14:anchorId="49053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48.1pt;height:91.35pt;rotation:315;z-index:-251659264;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90B96" w14:textId="6AB0220E" w:rsidR="00800E50" w:rsidRDefault="00800E50" w:rsidP="00800E50">
    <w:pPr>
      <w:pStyle w:val="Header"/>
      <w:jc w:val="center"/>
    </w:pPr>
    <w:r>
      <w:rPr>
        <w:noProof/>
      </w:rPr>
      <w:drawing>
        <wp:inline distT="0" distB="0" distL="0" distR="0" wp14:anchorId="02175745" wp14:editId="547B9FEC">
          <wp:extent cx="5056496" cy="728032"/>
          <wp:effectExtent l="0" t="0" r="0" b="0"/>
          <wp:docPr id="1" name="Picture 1" descr="http://dnet.hosts.network/org10/51005697/PublishingImages/header-logo.png"/>
          <wp:cNvGraphicFramePr/>
          <a:graphic xmlns:a="http://schemas.openxmlformats.org/drawingml/2006/main">
            <a:graphicData uri="http://schemas.openxmlformats.org/drawingml/2006/picture">
              <pic:pic xmlns:pic="http://schemas.openxmlformats.org/drawingml/2006/picture">
                <pic:nvPicPr>
                  <pic:cNvPr id="11" name="Picture 11" descr="http://dnet.hosts.network/org10/51005697/PublishingImages/header-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85721" cy="7322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41538" w14:textId="77777777" w:rsidR="00264F00" w:rsidRDefault="00000000">
    <w:pPr>
      <w:pStyle w:val="Header"/>
    </w:pPr>
    <w:r>
      <w:rPr>
        <w:noProof/>
      </w:rPr>
      <w:pict w14:anchorId="68F4EF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548.1pt;height:91.35pt;rotation:315;z-index:-251660288;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7EF61" w14:textId="77777777" w:rsidR="00264F00" w:rsidRDefault="00000000">
    <w:pPr>
      <w:pStyle w:val="Header"/>
    </w:pPr>
    <w:r>
      <w:rPr>
        <w:noProof/>
      </w:rPr>
      <w:pict w14:anchorId="179775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1029" type="#_x0000_t136" style="position:absolute;margin-left:0;margin-top:0;width:548.1pt;height:91.35pt;rotation:315;z-index:-251657216;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73" w:type="dxa"/>
      <w:tblLook w:val="01E0" w:firstRow="1" w:lastRow="1" w:firstColumn="1" w:lastColumn="1" w:noHBand="0" w:noVBand="0"/>
    </w:tblPr>
    <w:tblGrid>
      <w:gridCol w:w="8573"/>
    </w:tblGrid>
    <w:tr w:rsidR="009D363C" w14:paraId="1B2ED687" w14:textId="77777777" w:rsidTr="004F1017">
      <w:trPr>
        <w:trHeight w:val="561"/>
      </w:trPr>
      <w:tc>
        <w:tcPr>
          <w:tcW w:w="8573" w:type="dxa"/>
        </w:tcPr>
        <w:p w14:paraId="055E7B5B" w14:textId="77777777" w:rsidR="004F1017" w:rsidRPr="00DD6D85" w:rsidRDefault="004B7F66" w:rsidP="004F1017">
          <w:pPr>
            <w:pBdr>
              <w:bottom w:val="single" w:sz="4" w:space="1" w:color="auto"/>
            </w:pBdr>
            <w:spacing w:before="120"/>
            <w:jc w:val="right"/>
            <w:rPr>
              <w:rFonts w:cs="Arial"/>
              <w:sz w:val="16"/>
              <w:szCs w:val="16"/>
            </w:rPr>
          </w:pPr>
          <w:r>
            <w:rPr>
              <w:rFonts w:cs="Arial"/>
              <w:sz w:val="16"/>
              <w:szCs w:val="16"/>
            </w:rPr>
            <w:t>USI External Services Sample Code</w:t>
          </w:r>
        </w:p>
        <w:p w14:paraId="14AF1114" w14:textId="77777777" w:rsidR="009D363C" w:rsidRPr="001D6B10" w:rsidRDefault="009D363C" w:rsidP="00AC76C8">
          <w:pPr>
            <w:tabs>
              <w:tab w:val="left" w:pos="4253"/>
            </w:tabs>
            <w:rPr>
              <w:b/>
              <w:smallCaps/>
              <w:color w:val="0000FF"/>
              <w:sz w:val="16"/>
              <w:szCs w:val="16"/>
            </w:rPr>
          </w:pPr>
        </w:p>
      </w:tc>
    </w:tr>
  </w:tbl>
  <w:p w14:paraId="6EE8BD9A" w14:textId="77777777" w:rsidR="00264F00" w:rsidRDefault="00264F00" w:rsidP="004F10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8E931" w14:textId="77777777" w:rsidR="00264F00" w:rsidRDefault="00000000">
    <w:pPr>
      <w:pStyle w:val="Header"/>
    </w:pPr>
    <w:r>
      <w:rPr>
        <w:noProof/>
      </w:rPr>
      <w:pict w14:anchorId="28762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1028" type="#_x0000_t136" style="position:absolute;margin-left:0;margin-top:0;width:548.1pt;height:91.35pt;rotation:315;z-index:-251658240;mso-position-horizontal:center;mso-position-horizontal-relative:margin;mso-position-vertical:center;mso-position-vertical-relative:margin" o:allowincell="f" fillcolor="#999" stroked="f">
          <v:fill opacity=".5"/>
          <v:textpath style="font-family:&quot;Verdana&quot;;font-size:1pt" string="EARLY 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9C20F30"/>
    <w:lvl w:ilvl="0">
      <w:start w:val="1"/>
      <w:numFmt w:val="bullet"/>
      <w:pStyle w:val="PMMBullet1"/>
      <w:lvlText w:val=""/>
      <w:lvlJc w:val="left"/>
      <w:pPr>
        <w:tabs>
          <w:tab w:val="num" w:pos="360"/>
        </w:tabs>
        <w:ind w:left="360" w:hanging="360"/>
      </w:pPr>
      <w:rPr>
        <w:rFonts w:ascii="Symbol" w:hAnsi="Symbol" w:hint="default"/>
      </w:rPr>
    </w:lvl>
  </w:abstractNum>
  <w:abstractNum w:abstractNumId="1" w15:restartNumberingAfterBreak="0">
    <w:nsid w:val="014C66E9"/>
    <w:multiLevelType w:val="hybridMultilevel"/>
    <w:tmpl w:val="72165AA4"/>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33773CD"/>
    <w:multiLevelType w:val="hybridMultilevel"/>
    <w:tmpl w:val="8C1CA9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CC2918"/>
    <w:multiLevelType w:val="hybridMultilevel"/>
    <w:tmpl w:val="596A9A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24DB0"/>
    <w:multiLevelType w:val="hybridMultilevel"/>
    <w:tmpl w:val="44B65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B96057"/>
    <w:multiLevelType w:val="hybridMultilevel"/>
    <w:tmpl w:val="AC6C3F10"/>
    <w:lvl w:ilvl="0" w:tplc="04090019">
      <w:start w:val="1"/>
      <w:numFmt w:val="lowerLetter"/>
      <w:lvlText w:val="%1."/>
      <w:lvlJc w:val="left"/>
      <w:pPr>
        <w:tabs>
          <w:tab w:val="num" w:pos="1440"/>
        </w:tabs>
        <w:ind w:left="144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41B0D77"/>
    <w:multiLevelType w:val="hybridMultilevel"/>
    <w:tmpl w:val="839671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67143"/>
    <w:multiLevelType w:val="hybridMultilevel"/>
    <w:tmpl w:val="A8E038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684808"/>
    <w:multiLevelType w:val="hybridMultilevel"/>
    <w:tmpl w:val="BD889482"/>
    <w:lvl w:ilvl="0" w:tplc="0C090019">
      <w:start w:val="1"/>
      <w:numFmt w:val="lowerLetter"/>
      <w:lvlText w:val="%1."/>
      <w:lvlJc w:val="left"/>
      <w:pPr>
        <w:tabs>
          <w:tab w:val="num" w:pos="1440"/>
        </w:tabs>
        <w:ind w:left="1440" w:hanging="360"/>
      </w:pPr>
    </w:lvl>
    <w:lvl w:ilvl="1" w:tplc="0C090019" w:tentative="1">
      <w:start w:val="1"/>
      <w:numFmt w:val="lowerLetter"/>
      <w:lvlText w:val="%2."/>
      <w:lvlJc w:val="left"/>
      <w:pPr>
        <w:tabs>
          <w:tab w:val="num" w:pos="2160"/>
        </w:tabs>
        <w:ind w:left="2160" w:hanging="360"/>
      </w:pPr>
    </w:lvl>
    <w:lvl w:ilvl="2" w:tplc="0C09001B" w:tentative="1">
      <w:start w:val="1"/>
      <w:numFmt w:val="lowerRoman"/>
      <w:lvlText w:val="%3."/>
      <w:lvlJc w:val="right"/>
      <w:pPr>
        <w:tabs>
          <w:tab w:val="num" w:pos="2880"/>
        </w:tabs>
        <w:ind w:left="2880" w:hanging="180"/>
      </w:pPr>
    </w:lvl>
    <w:lvl w:ilvl="3" w:tplc="0C09000F" w:tentative="1">
      <w:start w:val="1"/>
      <w:numFmt w:val="decimal"/>
      <w:lvlText w:val="%4."/>
      <w:lvlJc w:val="left"/>
      <w:pPr>
        <w:tabs>
          <w:tab w:val="num" w:pos="3600"/>
        </w:tabs>
        <w:ind w:left="3600" w:hanging="360"/>
      </w:pPr>
    </w:lvl>
    <w:lvl w:ilvl="4" w:tplc="0C090019" w:tentative="1">
      <w:start w:val="1"/>
      <w:numFmt w:val="lowerLetter"/>
      <w:lvlText w:val="%5."/>
      <w:lvlJc w:val="left"/>
      <w:pPr>
        <w:tabs>
          <w:tab w:val="num" w:pos="4320"/>
        </w:tabs>
        <w:ind w:left="4320" w:hanging="360"/>
      </w:pPr>
    </w:lvl>
    <w:lvl w:ilvl="5" w:tplc="0C09001B" w:tentative="1">
      <w:start w:val="1"/>
      <w:numFmt w:val="lowerRoman"/>
      <w:lvlText w:val="%6."/>
      <w:lvlJc w:val="right"/>
      <w:pPr>
        <w:tabs>
          <w:tab w:val="num" w:pos="5040"/>
        </w:tabs>
        <w:ind w:left="5040" w:hanging="180"/>
      </w:pPr>
    </w:lvl>
    <w:lvl w:ilvl="6" w:tplc="0C09000F" w:tentative="1">
      <w:start w:val="1"/>
      <w:numFmt w:val="decimal"/>
      <w:lvlText w:val="%7."/>
      <w:lvlJc w:val="left"/>
      <w:pPr>
        <w:tabs>
          <w:tab w:val="num" w:pos="5760"/>
        </w:tabs>
        <w:ind w:left="5760" w:hanging="360"/>
      </w:pPr>
    </w:lvl>
    <w:lvl w:ilvl="7" w:tplc="0C090019" w:tentative="1">
      <w:start w:val="1"/>
      <w:numFmt w:val="lowerLetter"/>
      <w:lvlText w:val="%8."/>
      <w:lvlJc w:val="left"/>
      <w:pPr>
        <w:tabs>
          <w:tab w:val="num" w:pos="6480"/>
        </w:tabs>
        <w:ind w:left="6480" w:hanging="360"/>
      </w:pPr>
    </w:lvl>
    <w:lvl w:ilvl="8" w:tplc="0C09001B" w:tentative="1">
      <w:start w:val="1"/>
      <w:numFmt w:val="lowerRoman"/>
      <w:lvlText w:val="%9."/>
      <w:lvlJc w:val="right"/>
      <w:pPr>
        <w:tabs>
          <w:tab w:val="num" w:pos="7200"/>
        </w:tabs>
        <w:ind w:left="7200" w:hanging="180"/>
      </w:pPr>
    </w:lvl>
  </w:abstractNum>
  <w:abstractNum w:abstractNumId="9" w15:restartNumberingAfterBreak="0">
    <w:nsid w:val="1E752818"/>
    <w:multiLevelType w:val="multilevel"/>
    <w:tmpl w:val="33A0DF36"/>
    <w:lvl w:ilvl="0">
      <w:start w:val="1"/>
      <w:numFmt w:val="bullet"/>
      <w:pStyle w:val="BulletLast"/>
      <w:lvlText w:val=""/>
      <w:lvlJc w:val="left"/>
      <w:pPr>
        <w:tabs>
          <w:tab w:val="num" w:pos="284"/>
        </w:tabs>
        <w:ind w:left="284" w:hanging="284"/>
      </w:pPr>
      <w:rPr>
        <w:rFonts w:ascii="Symbol" w:hAnsi="Symbol" w:hint="default"/>
      </w:rPr>
    </w:lvl>
    <w:lvl w:ilvl="1">
      <w:start w:val="1"/>
      <w:numFmt w:val="bullet"/>
      <w:pStyle w:val="IndBulletLast"/>
      <w:lvlText w:val=""/>
      <w:lvlJc w:val="left"/>
      <w:pPr>
        <w:tabs>
          <w:tab w:val="num" w:pos="567"/>
        </w:tabs>
        <w:ind w:left="567" w:hanging="283"/>
      </w:pPr>
      <w:rPr>
        <w:rFonts w:ascii="Symbol" w:hAnsi="Symbol" w:hint="default"/>
        <w:sz w:val="18"/>
      </w:rPr>
    </w:lvl>
    <w:lvl w:ilvl="2">
      <w:start w:val="1"/>
      <w:numFmt w:val="bullet"/>
      <w:pStyle w:val="IndBulletLast2"/>
      <w:lvlText w:val=""/>
      <w:lvlJc w:val="left"/>
      <w:pPr>
        <w:tabs>
          <w:tab w:val="num" w:pos="851"/>
        </w:tabs>
        <w:ind w:left="851" w:hanging="284"/>
      </w:pPr>
      <w:rPr>
        <w:rFonts w:ascii="Wingdings" w:hAnsi="Wingdings" w:hint="default"/>
        <w:sz w:val="24"/>
      </w:rPr>
    </w:lvl>
    <w:lvl w:ilvl="3">
      <w:start w:val="1"/>
      <w:numFmt w:val="bullet"/>
      <w:lvlText w:val=""/>
      <w:lvlJc w:val="left"/>
      <w:pPr>
        <w:tabs>
          <w:tab w:val="num" w:pos="2268"/>
        </w:tabs>
        <w:ind w:left="2268" w:hanging="567"/>
      </w:pPr>
      <w:rPr>
        <w:rFonts w:ascii="Symbol" w:hAnsi="Symbol" w:hint="default"/>
      </w:rPr>
    </w:lvl>
    <w:lvl w:ilvl="4">
      <w:start w:val="1"/>
      <w:numFmt w:val="lowerLetter"/>
      <w:lvlText w:val="(%5)"/>
      <w:lvlJc w:val="left"/>
      <w:pPr>
        <w:tabs>
          <w:tab w:val="num" w:pos="1985"/>
        </w:tabs>
        <w:ind w:left="1985" w:hanging="567"/>
      </w:pPr>
      <w:rPr>
        <w:rFonts w:hint="default"/>
      </w:rPr>
    </w:lvl>
    <w:lvl w:ilvl="5">
      <w:start w:val="1"/>
      <w:numFmt w:val="lowerRoman"/>
      <w:lvlText w:val="(%6)"/>
      <w:lvlJc w:val="left"/>
      <w:pPr>
        <w:tabs>
          <w:tab w:val="num" w:pos="2552"/>
        </w:tabs>
        <w:ind w:left="2552" w:hanging="567"/>
      </w:pPr>
      <w:rPr>
        <w:rFonts w:hint="default"/>
      </w:rPr>
    </w:lvl>
    <w:lvl w:ilvl="6">
      <w:start w:val="1"/>
      <w:numFmt w:val="decimal"/>
      <w:lvlText w:val="%7."/>
      <w:lvlJc w:val="left"/>
      <w:pPr>
        <w:tabs>
          <w:tab w:val="num" w:pos="3119"/>
        </w:tabs>
        <w:ind w:left="3119" w:hanging="5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01B5BA5"/>
    <w:multiLevelType w:val="multilevel"/>
    <w:tmpl w:val="3F669446"/>
    <w:lvl w:ilvl="0">
      <w:start w:val="1"/>
      <w:numFmt w:val="decimalZero"/>
      <w:pStyle w:val="Level2Text"/>
      <w:lvlText w:val="1.%1"/>
      <w:lvlJc w:val="left"/>
      <w:pPr>
        <w:tabs>
          <w:tab w:val="num" w:pos="737"/>
        </w:tabs>
        <w:ind w:left="737" w:hanging="737"/>
      </w:pPr>
      <w:rPr>
        <w:rFonts w:ascii="Verdana" w:hAnsi="Verdana" w:hint="default"/>
        <w:sz w:val="16"/>
      </w:rPr>
    </w:lvl>
    <w:lvl w:ilvl="1">
      <w:start w:val="1"/>
      <w:numFmt w:val="decimal"/>
      <w:lvlText w:val="%1.%2"/>
      <w:lvlJc w:val="left"/>
      <w:pPr>
        <w:tabs>
          <w:tab w:val="num" w:pos="1021"/>
        </w:tabs>
        <w:ind w:left="1021" w:hanging="664"/>
      </w:pPr>
      <w:rPr>
        <w:rFonts w:hint="default"/>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21E75F7F"/>
    <w:multiLevelType w:val="hybridMultilevel"/>
    <w:tmpl w:val="AD9015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960084"/>
    <w:multiLevelType w:val="hybridMultilevel"/>
    <w:tmpl w:val="DD5A528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7C14D6B"/>
    <w:multiLevelType w:val="hybridMultilevel"/>
    <w:tmpl w:val="6C4C28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BF5ED1"/>
    <w:multiLevelType w:val="multilevel"/>
    <w:tmpl w:val="6C4C28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0BD0683"/>
    <w:multiLevelType w:val="hybridMultilevel"/>
    <w:tmpl w:val="18BC6C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9C4007"/>
    <w:multiLevelType w:val="multilevel"/>
    <w:tmpl w:val="8F9A6E74"/>
    <w:lvl w:ilvl="0">
      <w:start w:val="1"/>
      <w:numFmt w:val="bullet"/>
      <w:pStyle w:val="Bullet"/>
      <w:lvlText w:val=""/>
      <w:lvlJc w:val="left"/>
      <w:pPr>
        <w:tabs>
          <w:tab w:val="num" w:pos="284"/>
        </w:tabs>
        <w:ind w:left="284" w:hanging="284"/>
      </w:pPr>
      <w:rPr>
        <w:rFonts w:ascii="Symbol" w:hAnsi="Symbol" w:hint="default"/>
        <w:color w:val="000080"/>
      </w:rPr>
    </w:lvl>
    <w:lvl w:ilvl="1">
      <w:start w:val="1"/>
      <w:numFmt w:val="bullet"/>
      <w:pStyle w:val="indentbullet"/>
      <w:lvlText w:val=""/>
      <w:lvlJc w:val="left"/>
      <w:pPr>
        <w:tabs>
          <w:tab w:val="num" w:pos="567"/>
        </w:tabs>
        <w:ind w:left="567" w:hanging="283"/>
      </w:pPr>
      <w:rPr>
        <w:rFonts w:ascii="Symbol" w:hAnsi="Symbol" w:hint="default"/>
        <w:sz w:val="18"/>
      </w:rPr>
    </w:lvl>
    <w:lvl w:ilvl="2">
      <w:start w:val="1"/>
      <w:numFmt w:val="bullet"/>
      <w:pStyle w:val="indentbullet2"/>
      <w:lvlText w:val=""/>
      <w:lvlJc w:val="left"/>
      <w:pPr>
        <w:tabs>
          <w:tab w:val="num" w:pos="851"/>
        </w:tabs>
        <w:ind w:left="851" w:hanging="284"/>
      </w:pPr>
      <w:rPr>
        <w:rFonts w:ascii="Wingdings" w:hAnsi="Wingdings" w:hint="default"/>
        <w:sz w:val="24"/>
      </w:rPr>
    </w:lvl>
    <w:lvl w:ilvl="3">
      <w:start w:val="1"/>
      <w:numFmt w:val="bullet"/>
      <w:lvlText w:val=""/>
      <w:lvlJc w:val="left"/>
      <w:pPr>
        <w:tabs>
          <w:tab w:val="num" w:pos="2268"/>
        </w:tabs>
        <w:ind w:left="2268" w:hanging="567"/>
      </w:pPr>
      <w:rPr>
        <w:rFonts w:ascii="Symbol" w:hAnsi="Symbol" w:hint="default"/>
      </w:rPr>
    </w:lvl>
    <w:lvl w:ilvl="4">
      <w:start w:val="1"/>
      <w:numFmt w:val="lowerLetter"/>
      <w:lvlText w:val="(%5)"/>
      <w:lvlJc w:val="left"/>
      <w:pPr>
        <w:tabs>
          <w:tab w:val="num" w:pos="1985"/>
        </w:tabs>
        <w:ind w:left="1985" w:hanging="567"/>
      </w:pPr>
      <w:rPr>
        <w:rFonts w:hint="default"/>
      </w:rPr>
    </w:lvl>
    <w:lvl w:ilvl="5">
      <w:start w:val="1"/>
      <w:numFmt w:val="lowerRoman"/>
      <w:lvlText w:val="(%6)"/>
      <w:lvlJc w:val="left"/>
      <w:pPr>
        <w:tabs>
          <w:tab w:val="num" w:pos="2552"/>
        </w:tabs>
        <w:ind w:left="2552" w:hanging="567"/>
      </w:pPr>
      <w:rPr>
        <w:rFonts w:hint="default"/>
      </w:rPr>
    </w:lvl>
    <w:lvl w:ilvl="6">
      <w:start w:val="1"/>
      <w:numFmt w:val="decimal"/>
      <w:lvlText w:val="%7."/>
      <w:lvlJc w:val="left"/>
      <w:pPr>
        <w:tabs>
          <w:tab w:val="num" w:pos="3119"/>
        </w:tabs>
        <w:ind w:left="3119" w:hanging="56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3BB540D9"/>
    <w:multiLevelType w:val="hybridMultilevel"/>
    <w:tmpl w:val="08923520"/>
    <w:lvl w:ilvl="0" w:tplc="0409000F">
      <w:start w:val="1"/>
      <w:numFmt w:val="decimal"/>
      <w:lvlText w:val="%1."/>
      <w:lvlJc w:val="left"/>
      <w:pPr>
        <w:tabs>
          <w:tab w:val="num" w:pos="1080"/>
        </w:tabs>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3DF824EC"/>
    <w:multiLevelType w:val="hybridMultilevel"/>
    <w:tmpl w:val="5290B6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FC761D"/>
    <w:multiLevelType w:val="singleLevel"/>
    <w:tmpl w:val="303027FA"/>
    <w:lvl w:ilvl="0">
      <w:start w:val="1"/>
      <w:numFmt w:val="decimal"/>
      <w:pStyle w:val="PMMnumbers"/>
      <w:lvlText w:val="%1."/>
      <w:lvlJc w:val="left"/>
      <w:pPr>
        <w:tabs>
          <w:tab w:val="num" w:pos="360"/>
        </w:tabs>
        <w:ind w:left="360" w:hanging="360"/>
      </w:pPr>
      <w:rPr>
        <w:rFonts w:hint="default"/>
      </w:rPr>
    </w:lvl>
  </w:abstractNum>
  <w:abstractNum w:abstractNumId="20" w15:restartNumberingAfterBreak="0">
    <w:nsid w:val="418B2525"/>
    <w:multiLevelType w:val="hybridMultilevel"/>
    <w:tmpl w:val="5CEE98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2ED3263"/>
    <w:multiLevelType w:val="hybridMultilevel"/>
    <w:tmpl w:val="5AB898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CE2C38"/>
    <w:multiLevelType w:val="multilevel"/>
    <w:tmpl w:val="6C4C28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C9238E"/>
    <w:multiLevelType w:val="hybridMultilevel"/>
    <w:tmpl w:val="8C506A0E"/>
    <w:lvl w:ilvl="0" w:tplc="04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ED90FBF"/>
    <w:multiLevelType w:val="hybridMultilevel"/>
    <w:tmpl w:val="C8363F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FCF0E52"/>
    <w:multiLevelType w:val="hybridMultilevel"/>
    <w:tmpl w:val="45A07F9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4FF9587A"/>
    <w:multiLevelType w:val="hybridMultilevel"/>
    <w:tmpl w:val="17B4BE70"/>
    <w:lvl w:ilvl="0" w:tplc="04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0A16CC9"/>
    <w:multiLevelType w:val="multilevel"/>
    <w:tmpl w:val="AE882702"/>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1418"/>
        </w:tabs>
        <w:ind w:left="851" w:hanging="851"/>
      </w:pPr>
      <w:rPr>
        <w:rFonts w:hint="default"/>
      </w:rPr>
    </w:lvl>
    <w:lvl w:ilvl="2">
      <w:start w:val="1"/>
      <w:numFmt w:val="decimal"/>
      <w:lvlText w:val="Step %3:"/>
      <w:lvlJc w:val="left"/>
      <w:pPr>
        <w:tabs>
          <w:tab w:val="num" w:pos="2268"/>
        </w:tabs>
        <w:ind w:left="1134" w:hanging="1134"/>
      </w:pPr>
      <w:rPr>
        <w:rFonts w:hint="default"/>
      </w:rPr>
    </w:lvl>
    <w:lvl w:ilvl="3">
      <w:start w:val="1"/>
      <w:numFmt w:val="decimal"/>
      <w:lvlText w:val="%3.%4."/>
      <w:lvlJc w:val="left"/>
      <w:pPr>
        <w:tabs>
          <w:tab w:val="num" w:pos="3600"/>
        </w:tabs>
        <w:ind w:left="1728" w:hanging="1161"/>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8" w15:restartNumberingAfterBreak="0">
    <w:nsid w:val="584A60F5"/>
    <w:multiLevelType w:val="hybridMultilevel"/>
    <w:tmpl w:val="839671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1F329F"/>
    <w:multiLevelType w:val="hybridMultilevel"/>
    <w:tmpl w:val="71B6E7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0697323"/>
    <w:multiLevelType w:val="hybridMultilevel"/>
    <w:tmpl w:val="7486D7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0880F95"/>
    <w:multiLevelType w:val="hybridMultilevel"/>
    <w:tmpl w:val="0658C2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3004C64"/>
    <w:multiLevelType w:val="hybridMultilevel"/>
    <w:tmpl w:val="DF321A1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8832515"/>
    <w:multiLevelType w:val="hybridMultilevel"/>
    <w:tmpl w:val="E6CE3238"/>
    <w:lvl w:ilvl="0" w:tplc="0409000F">
      <w:start w:val="1"/>
      <w:numFmt w:val="decimal"/>
      <w:lvlText w:val="%1."/>
      <w:lvlJc w:val="left"/>
      <w:pPr>
        <w:tabs>
          <w:tab w:val="num" w:pos="720"/>
        </w:tabs>
        <w:ind w:left="720" w:hanging="360"/>
      </w:pPr>
    </w:lvl>
    <w:lvl w:ilvl="1" w:tplc="D7767760">
      <w:start w:val="1"/>
      <w:numFmt w:val="lowerLetter"/>
      <w:lvlText w:val="%2."/>
      <w:lvlJc w:val="left"/>
      <w:pPr>
        <w:tabs>
          <w:tab w:val="num" w:pos="1440"/>
        </w:tabs>
        <w:ind w:left="1440" w:hanging="360"/>
      </w:pPr>
      <w:rPr>
        <w:i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BB1D08"/>
    <w:multiLevelType w:val="hybridMultilevel"/>
    <w:tmpl w:val="359893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1E121D2"/>
    <w:multiLevelType w:val="hybridMultilevel"/>
    <w:tmpl w:val="6CB85F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2794AAD"/>
    <w:multiLevelType w:val="hybridMultilevel"/>
    <w:tmpl w:val="34E49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2C1294C"/>
    <w:multiLevelType w:val="hybridMultilevel"/>
    <w:tmpl w:val="1A72D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5575BF8"/>
    <w:multiLevelType w:val="hybridMultilevel"/>
    <w:tmpl w:val="04523B2E"/>
    <w:lvl w:ilvl="0" w:tplc="0409000F">
      <w:start w:val="1"/>
      <w:numFmt w:val="decimal"/>
      <w:lvlText w:val="%1."/>
      <w:lvlJc w:val="left"/>
      <w:pPr>
        <w:tabs>
          <w:tab w:val="num" w:pos="1080"/>
        </w:tabs>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9" w15:restartNumberingAfterBreak="0">
    <w:nsid w:val="7F1C2BBC"/>
    <w:multiLevelType w:val="hybridMultilevel"/>
    <w:tmpl w:val="EB526F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7346373">
    <w:abstractNumId w:val="19"/>
  </w:num>
  <w:num w:numId="2" w16cid:durableId="2001620604">
    <w:abstractNumId w:val="0"/>
  </w:num>
  <w:num w:numId="3" w16cid:durableId="1738088383">
    <w:abstractNumId w:val="16"/>
  </w:num>
  <w:num w:numId="4" w16cid:durableId="923491126">
    <w:abstractNumId w:val="9"/>
  </w:num>
  <w:num w:numId="5" w16cid:durableId="1356007181">
    <w:abstractNumId w:val="10"/>
  </w:num>
  <w:num w:numId="6" w16cid:durableId="1892419915">
    <w:abstractNumId w:val="0"/>
  </w:num>
  <w:num w:numId="7" w16cid:durableId="1613584060">
    <w:abstractNumId w:val="0"/>
  </w:num>
  <w:num w:numId="8" w16cid:durableId="450251637">
    <w:abstractNumId w:val="27"/>
  </w:num>
  <w:num w:numId="9" w16cid:durableId="315183659">
    <w:abstractNumId w:val="4"/>
  </w:num>
  <w:num w:numId="10" w16cid:durableId="604386755">
    <w:abstractNumId w:val="33"/>
  </w:num>
  <w:num w:numId="11" w16cid:durableId="1947931068">
    <w:abstractNumId w:val="34"/>
  </w:num>
  <w:num w:numId="12" w16cid:durableId="1399667484">
    <w:abstractNumId w:val="11"/>
  </w:num>
  <w:num w:numId="13" w16cid:durableId="478693142">
    <w:abstractNumId w:val="30"/>
  </w:num>
  <w:num w:numId="14" w16cid:durableId="725221949">
    <w:abstractNumId w:val="21"/>
  </w:num>
  <w:num w:numId="15" w16cid:durableId="405495358">
    <w:abstractNumId w:val="6"/>
  </w:num>
  <w:num w:numId="16" w16cid:durableId="431246599">
    <w:abstractNumId w:val="31"/>
  </w:num>
  <w:num w:numId="17" w16cid:durableId="1184704202">
    <w:abstractNumId w:val="29"/>
  </w:num>
  <w:num w:numId="18" w16cid:durableId="1385522216">
    <w:abstractNumId w:val="39"/>
  </w:num>
  <w:num w:numId="19" w16cid:durableId="1233004063">
    <w:abstractNumId w:val="13"/>
  </w:num>
  <w:num w:numId="20" w16cid:durableId="750544906">
    <w:abstractNumId w:val="15"/>
  </w:num>
  <w:num w:numId="21" w16cid:durableId="299893006">
    <w:abstractNumId w:val="18"/>
  </w:num>
  <w:num w:numId="22" w16cid:durableId="2027828728">
    <w:abstractNumId w:val="12"/>
  </w:num>
  <w:num w:numId="23" w16cid:durableId="463042706">
    <w:abstractNumId w:val="1"/>
  </w:num>
  <w:num w:numId="24" w16cid:durableId="1655262123">
    <w:abstractNumId w:val="14"/>
  </w:num>
  <w:num w:numId="25" w16cid:durableId="250358351">
    <w:abstractNumId w:val="22"/>
  </w:num>
  <w:num w:numId="26" w16cid:durableId="1105543664">
    <w:abstractNumId w:val="7"/>
  </w:num>
  <w:num w:numId="27" w16cid:durableId="132404673">
    <w:abstractNumId w:val="32"/>
  </w:num>
  <w:num w:numId="28" w16cid:durableId="1974170413">
    <w:abstractNumId w:val="5"/>
  </w:num>
  <w:num w:numId="29" w16cid:durableId="1106079104">
    <w:abstractNumId w:val="8"/>
  </w:num>
  <w:num w:numId="30" w16cid:durableId="542179858">
    <w:abstractNumId w:val="23"/>
  </w:num>
  <w:num w:numId="31" w16cid:durableId="449276338">
    <w:abstractNumId w:val="26"/>
  </w:num>
  <w:num w:numId="32" w16cid:durableId="2005861530">
    <w:abstractNumId w:val="17"/>
  </w:num>
  <w:num w:numId="33" w16cid:durableId="907302588">
    <w:abstractNumId w:val="38"/>
  </w:num>
  <w:num w:numId="34" w16cid:durableId="1357659296">
    <w:abstractNumId w:val="25"/>
  </w:num>
  <w:num w:numId="35" w16cid:durableId="1553037846">
    <w:abstractNumId w:val="24"/>
  </w:num>
  <w:num w:numId="36" w16cid:durableId="2046371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6870666">
    <w:abstractNumId w:val="28"/>
  </w:num>
  <w:num w:numId="38" w16cid:durableId="315766429">
    <w:abstractNumId w:val="2"/>
  </w:num>
  <w:num w:numId="39" w16cid:durableId="1082949262">
    <w:abstractNumId w:val="36"/>
  </w:num>
  <w:num w:numId="40" w16cid:durableId="1254556174">
    <w:abstractNumId w:val="35"/>
  </w:num>
  <w:num w:numId="41" w16cid:durableId="2088644710">
    <w:abstractNumId w:val="20"/>
  </w:num>
  <w:num w:numId="42" w16cid:durableId="747264676">
    <w:abstractNumId w:val="3"/>
  </w:num>
  <w:num w:numId="43" w16cid:durableId="73864818">
    <w:abstractNumId w:val="37"/>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NAWARDENA,Vipula">
    <w15:presenceInfo w15:providerId="AD" w15:userId="S::Vipula.Gunawardena@dese.gov.au::89f8d0ba-5341-4d67-a1d4-ebc0eedb3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CF7"/>
    <w:rsid w:val="00007176"/>
    <w:rsid w:val="00021E2C"/>
    <w:rsid w:val="0002232A"/>
    <w:rsid w:val="00026898"/>
    <w:rsid w:val="0004761E"/>
    <w:rsid w:val="000567B8"/>
    <w:rsid w:val="0005753B"/>
    <w:rsid w:val="00064DBC"/>
    <w:rsid w:val="000729F4"/>
    <w:rsid w:val="00075E5F"/>
    <w:rsid w:val="0007612E"/>
    <w:rsid w:val="0008394E"/>
    <w:rsid w:val="000931BB"/>
    <w:rsid w:val="000A488D"/>
    <w:rsid w:val="000A4FA1"/>
    <w:rsid w:val="000A6A44"/>
    <w:rsid w:val="000A6F15"/>
    <w:rsid w:val="000B09FC"/>
    <w:rsid w:val="000B20A9"/>
    <w:rsid w:val="000B49C3"/>
    <w:rsid w:val="000B4ADF"/>
    <w:rsid w:val="000B7A11"/>
    <w:rsid w:val="000C0C7F"/>
    <w:rsid w:val="000C2ADA"/>
    <w:rsid w:val="000D0E2A"/>
    <w:rsid w:val="000E604C"/>
    <w:rsid w:val="000E7584"/>
    <w:rsid w:val="000F0F60"/>
    <w:rsid w:val="000F3BF8"/>
    <w:rsid w:val="000F5916"/>
    <w:rsid w:val="001136A6"/>
    <w:rsid w:val="00120980"/>
    <w:rsid w:val="00123559"/>
    <w:rsid w:val="00127D02"/>
    <w:rsid w:val="00132ED6"/>
    <w:rsid w:val="00134D3F"/>
    <w:rsid w:val="00143B82"/>
    <w:rsid w:val="00152AFF"/>
    <w:rsid w:val="00155684"/>
    <w:rsid w:val="00160E24"/>
    <w:rsid w:val="00161F8B"/>
    <w:rsid w:val="00164A81"/>
    <w:rsid w:val="00172658"/>
    <w:rsid w:val="00175C16"/>
    <w:rsid w:val="001770CC"/>
    <w:rsid w:val="00182701"/>
    <w:rsid w:val="0018772E"/>
    <w:rsid w:val="00193951"/>
    <w:rsid w:val="00193B7B"/>
    <w:rsid w:val="00194FD9"/>
    <w:rsid w:val="001A64BD"/>
    <w:rsid w:val="001A675F"/>
    <w:rsid w:val="001C5A2A"/>
    <w:rsid w:val="001C7A06"/>
    <w:rsid w:val="001D4D7D"/>
    <w:rsid w:val="001D5CC9"/>
    <w:rsid w:val="001D6260"/>
    <w:rsid w:val="001E0CC3"/>
    <w:rsid w:val="001E3065"/>
    <w:rsid w:val="001E3E16"/>
    <w:rsid w:val="001F17A7"/>
    <w:rsid w:val="00213DFF"/>
    <w:rsid w:val="0021634A"/>
    <w:rsid w:val="0022275E"/>
    <w:rsid w:val="0022586E"/>
    <w:rsid w:val="00231003"/>
    <w:rsid w:val="002341CC"/>
    <w:rsid w:val="00244811"/>
    <w:rsid w:val="00255558"/>
    <w:rsid w:val="00256E66"/>
    <w:rsid w:val="00262733"/>
    <w:rsid w:val="00264F00"/>
    <w:rsid w:val="002671FF"/>
    <w:rsid w:val="0027206D"/>
    <w:rsid w:val="00282272"/>
    <w:rsid w:val="0028271B"/>
    <w:rsid w:val="0028528B"/>
    <w:rsid w:val="002A4267"/>
    <w:rsid w:val="002A4CF7"/>
    <w:rsid w:val="002A5BDC"/>
    <w:rsid w:val="002A7384"/>
    <w:rsid w:val="002B2647"/>
    <w:rsid w:val="002C7D9E"/>
    <w:rsid w:val="002E27A0"/>
    <w:rsid w:val="002F58F3"/>
    <w:rsid w:val="00302521"/>
    <w:rsid w:val="003102BA"/>
    <w:rsid w:val="00312F32"/>
    <w:rsid w:val="0032392B"/>
    <w:rsid w:val="00326132"/>
    <w:rsid w:val="003309A2"/>
    <w:rsid w:val="00335936"/>
    <w:rsid w:val="0034254E"/>
    <w:rsid w:val="00350DE8"/>
    <w:rsid w:val="0037350D"/>
    <w:rsid w:val="003A2CC9"/>
    <w:rsid w:val="003A3C3F"/>
    <w:rsid w:val="003B4039"/>
    <w:rsid w:val="003F0250"/>
    <w:rsid w:val="00401AC8"/>
    <w:rsid w:val="00407434"/>
    <w:rsid w:val="00411660"/>
    <w:rsid w:val="00417D10"/>
    <w:rsid w:val="00427CAD"/>
    <w:rsid w:val="00436C16"/>
    <w:rsid w:val="004405BC"/>
    <w:rsid w:val="00444343"/>
    <w:rsid w:val="00446701"/>
    <w:rsid w:val="004538DC"/>
    <w:rsid w:val="00462E20"/>
    <w:rsid w:val="00477FF6"/>
    <w:rsid w:val="004944B7"/>
    <w:rsid w:val="004968A5"/>
    <w:rsid w:val="004A556B"/>
    <w:rsid w:val="004A5C0F"/>
    <w:rsid w:val="004B0220"/>
    <w:rsid w:val="004B650D"/>
    <w:rsid w:val="004B7F66"/>
    <w:rsid w:val="004C382E"/>
    <w:rsid w:val="004D057B"/>
    <w:rsid w:val="004D41E8"/>
    <w:rsid w:val="004F1017"/>
    <w:rsid w:val="004F66FA"/>
    <w:rsid w:val="00500CC6"/>
    <w:rsid w:val="00502BCF"/>
    <w:rsid w:val="00503FB0"/>
    <w:rsid w:val="005120A0"/>
    <w:rsid w:val="00525A9B"/>
    <w:rsid w:val="00536FE2"/>
    <w:rsid w:val="0055058A"/>
    <w:rsid w:val="0057086A"/>
    <w:rsid w:val="00572CE6"/>
    <w:rsid w:val="005878DF"/>
    <w:rsid w:val="005959C4"/>
    <w:rsid w:val="00597F80"/>
    <w:rsid w:val="005A1ADF"/>
    <w:rsid w:val="005B12A5"/>
    <w:rsid w:val="005C6CE8"/>
    <w:rsid w:val="005E6B04"/>
    <w:rsid w:val="005F07F1"/>
    <w:rsid w:val="005F5EC3"/>
    <w:rsid w:val="006024BF"/>
    <w:rsid w:val="00603A25"/>
    <w:rsid w:val="00607A8C"/>
    <w:rsid w:val="00617FF4"/>
    <w:rsid w:val="00633FD1"/>
    <w:rsid w:val="00651FB8"/>
    <w:rsid w:val="00664E04"/>
    <w:rsid w:val="00671D17"/>
    <w:rsid w:val="006735FD"/>
    <w:rsid w:val="00675E69"/>
    <w:rsid w:val="00683DF0"/>
    <w:rsid w:val="00697FD2"/>
    <w:rsid w:val="006A1791"/>
    <w:rsid w:val="006A53FC"/>
    <w:rsid w:val="006B5125"/>
    <w:rsid w:val="006C54EA"/>
    <w:rsid w:val="006D7665"/>
    <w:rsid w:val="006F7685"/>
    <w:rsid w:val="006F77EE"/>
    <w:rsid w:val="00720202"/>
    <w:rsid w:val="0072256D"/>
    <w:rsid w:val="00723A4B"/>
    <w:rsid w:val="00745A23"/>
    <w:rsid w:val="007607E7"/>
    <w:rsid w:val="00762818"/>
    <w:rsid w:val="00766A70"/>
    <w:rsid w:val="007717A4"/>
    <w:rsid w:val="0077273F"/>
    <w:rsid w:val="007732B4"/>
    <w:rsid w:val="00775C15"/>
    <w:rsid w:val="007B1A0C"/>
    <w:rsid w:val="007C0A71"/>
    <w:rsid w:val="007C70E6"/>
    <w:rsid w:val="007E17D8"/>
    <w:rsid w:val="007E3158"/>
    <w:rsid w:val="007E45FA"/>
    <w:rsid w:val="007F5147"/>
    <w:rsid w:val="00800E50"/>
    <w:rsid w:val="008025D0"/>
    <w:rsid w:val="008027F3"/>
    <w:rsid w:val="00803627"/>
    <w:rsid w:val="008072D3"/>
    <w:rsid w:val="00811806"/>
    <w:rsid w:val="00815ADB"/>
    <w:rsid w:val="00823D09"/>
    <w:rsid w:val="008269CF"/>
    <w:rsid w:val="00826E9C"/>
    <w:rsid w:val="00827094"/>
    <w:rsid w:val="00873BF2"/>
    <w:rsid w:val="0088118E"/>
    <w:rsid w:val="00881767"/>
    <w:rsid w:val="008B05F1"/>
    <w:rsid w:val="008B3BDD"/>
    <w:rsid w:val="008B5078"/>
    <w:rsid w:val="008D1022"/>
    <w:rsid w:val="008D1ED8"/>
    <w:rsid w:val="008D7810"/>
    <w:rsid w:val="008E7B37"/>
    <w:rsid w:val="008F0382"/>
    <w:rsid w:val="00900224"/>
    <w:rsid w:val="00910EE8"/>
    <w:rsid w:val="009125A1"/>
    <w:rsid w:val="009151F0"/>
    <w:rsid w:val="0092238B"/>
    <w:rsid w:val="00936B44"/>
    <w:rsid w:val="009451CE"/>
    <w:rsid w:val="00945970"/>
    <w:rsid w:val="00954DA4"/>
    <w:rsid w:val="00971C0F"/>
    <w:rsid w:val="00987C25"/>
    <w:rsid w:val="0099211E"/>
    <w:rsid w:val="00993FE8"/>
    <w:rsid w:val="009A04BE"/>
    <w:rsid w:val="009A1781"/>
    <w:rsid w:val="009B15FA"/>
    <w:rsid w:val="009C013D"/>
    <w:rsid w:val="009C065A"/>
    <w:rsid w:val="009C210C"/>
    <w:rsid w:val="009D363C"/>
    <w:rsid w:val="009E7651"/>
    <w:rsid w:val="00A103F6"/>
    <w:rsid w:val="00A16479"/>
    <w:rsid w:val="00A30835"/>
    <w:rsid w:val="00A329E0"/>
    <w:rsid w:val="00A5100F"/>
    <w:rsid w:val="00A610C4"/>
    <w:rsid w:val="00A71551"/>
    <w:rsid w:val="00A71F6C"/>
    <w:rsid w:val="00A726CF"/>
    <w:rsid w:val="00AA1204"/>
    <w:rsid w:val="00AA128F"/>
    <w:rsid w:val="00AC76C8"/>
    <w:rsid w:val="00AD1FE2"/>
    <w:rsid w:val="00AD491B"/>
    <w:rsid w:val="00AE25A3"/>
    <w:rsid w:val="00AE2CEB"/>
    <w:rsid w:val="00AE4248"/>
    <w:rsid w:val="00AE6BD2"/>
    <w:rsid w:val="00AF43B0"/>
    <w:rsid w:val="00B043EB"/>
    <w:rsid w:val="00B06CEE"/>
    <w:rsid w:val="00B11B54"/>
    <w:rsid w:val="00B16C2D"/>
    <w:rsid w:val="00B30DE4"/>
    <w:rsid w:val="00B35D38"/>
    <w:rsid w:val="00B36D01"/>
    <w:rsid w:val="00B40F40"/>
    <w:rsid w:val="00B42B3C"/>
    <w:rsid w:val="00B42BD7"/>
    <w:rsid w:val="00B4367D"/>
    <w:rsid w:val="00B45BB3"/>
    <w:rsid w:val="00B67E2E"/>
    <w:rsid w:val="00B7578B"/>
    <w:rsid w:val="00B851D5"/>
    <w:rsid w:val="00B93A88"/>
    <w:rsid w:val="00BA38A4"/>
    <w:rsid w:val="00BA4B73"/>
    <w:rsid w:val="00BA6142"/>
    <w:rsid w:val="00BB4B09"/>
    <w:rsid w:val="00BC0B3E"/>
    <w:rsid w:val="00BD264F"/>
    <w:rsid w:val="00BD6F7D"/>
    <w:rsid w:val="00BF0D16"/>
    <w:rsid w:val="00C019AE"/>
    <w:rsid w:val="00C01BCF"/>
    <w:rsid w:val="00C0483A"/>
    <w:rsid w:val="00C14318"/>
    <w:rsid w:val="00C14743"/>
    <w:rsid w:val="00C14CF3"/>
    <w:rsid w:val="00C210A9"/>
    <w:rsid w:val="00C2722E"/>
    <w:rsid w:val="00C33C16"/>
    <w:rsid w:val="00C40530"/>
    <w:rsid w:val="00C42B5B"/>
    <w:rsid w:val="00C54462"/>
    <w:rsid w:val="00C62B1A"/>
    <w:rsid w:val="00C633FE"/>
    <w:rsid w:val="00C834DC"/>
    <w:rsid w:val="00C9294A"/>
    <w:rsid w:val="00C94130"/>
    <w:rsid w:val="00CA484C"/>
    <w:rsid w:val="00CA7CB5"/>
    <w:rsid w:val="00CC1607"/>
    <w:rsid w:val="00CC51BF"/>
    <w:rsid w:val="00CE1B22"/>
    <w:rsid w:val="00CF0689"/>
    <w:rsid w:val="00CF7EFA"/>
    <w:rsid w:val="00D014F6"/>
    <w:rsid w:val="00D025A3"/>
    <w:rsid w:val="00D12414"/>
    <w:rsid w:val="00D131C0"/>
    <w:rsid w:val="00D15D52"/>
    <w:rsid w:val="00D252C0"/>
    <w:rsid w:val="00D3734E"/>
    <w:rsid w:val="00D40CF8"/>
    <w:rsid w:val="00D429F1"/>
    <w:rsid w:val="00D47B71"/>
    <w:rsid w:val="00D50E55"/>
    <w:rsid w:val="00D63080"/>
    <w:rsid w:val="00D66C2D"/>
    <w:rsid w:val="00D6746F"/>
    <w:rsid w:val="00D746B4"/>
    <w:rsid w:val="00D812F7"/>
    <w:rsid w:val="00D87F2D"/>
    <w:rsid w:val="00D93405"/>
    <w:rsid w:val="00DA21DD"/>
    <w:rsid w:val="00DA578E"/>
    <w:rsid w:val="00DA6389"/>
    <w:rsid w:val="00DB00E0"/>
    <w:rsid w:val="00DB01C6"/>
    <w:rsid w:val="00DC1462"/>
    <w:rsid w:val="00DC2E50"/>
    <w:rsid w:val="00DC3140"/>
    <w:rsid w:val="00DC3EC3"/>
    <w:rsid w:val="00DC7656"/>
    <w:rsid w:val="00DF2AE2"/>
    <w:rsid w:val="00DF5885"/>
    <w:rsid w:val="00DF6C4F"/>
    <w:rsid w:val="00E07671"/>
    <w:rsid w:val="00E24F4E"/>
    <w:rsid w:val="00E36C13"/>
    <w:rsid w:val="00E370F4"/>
    <w:rsid w:val="00E40827"/>
    <w:rsid w:val="00E44592"/>
    <w:rsid w:val="00E57D44"/>
    <w:rsid w:val="00E73E62"/>
    <w:rsid w:val="00E91888"/>
    <w:rsid w:val="00EB1ADB"/>
    <w:rsid w:val="00ED61A3"/>
    <w:rsid w:val="00EE346E"/>
    <w:rsid w:val="00EE6E49"/>
    <w:rsid w:val="00EE773B"/>
    <w:rsid w:val="00F0117E"/>
    <w:rsid w:val="00F14C82"/>
    <w:rsid w:val="00F400B0"/>
    <w:rsid w:val="00F45F28"/>
    <w:rsid w:val="00F47978"/>
    <w:rsid w:val="00F5517F"/>
    <w:rsid w:val="00F6004A"/>
    <w:rsid w:val="00F80508"/>
    <w:rsid w:val="00F86EB1"/>
    <w:rsid w:val="00F949A4"/>
    <w:rsid w:val="00F96229"/>
    <w:rsid w:val="00F9690D"/>
    <w:rsid w:val="00FB534D"/>
    <w:rsid w:val="00FB67D2"/>
    <w:rsid w:val="00FC6BCD"/>
    <w:rsid w:val="00FD1F5C"/>
    <w:rsid w:val="00FD2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0E6614"/>
  <w15:docId w15:val="{8635C419-C349-462E-9CA4-16833B8E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before="200"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1FE2"/>
    <w:rPr>
      <w:rFonts w:ascii="Verdana" w:hAnsi="Verdana"/>
      <w:sz w:val="20"/>
      <w:szCs w:val="20"/>
    </w:rPr>
  </w:style>
  <w:style w:type="paragraph" w:styleId="Heading1">
    <w:name w:val="heading 1"/>
    <w:basedOn w:val="Normal"/>
    <w:next w:val="Normal"/>
    <w:link w:val="Heading1Char"/>
    <w:uiPriority w:val="9"/>
    <w:qFormat/>
    <w:rsid w:val="00AD1FE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autoRedefine/>
    <w:uiPriority w:val="9"/>
    <w:unhideWhenUsed/>
    <w:qFormat/>
    <w:rsid w:val="00D6746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caps/>
      <w:spacing w:val="15"/>
      <w:szCs w:val="22"/>
    </w:rPr>
  </w:style>
  <w:style w:type="paragraph" w:styleId="Heading3">
    <w:name w:val="heading 3"/>
    <w:basedOn w:val="Normal"/>
    <w:next w:val="Normal"/>
    <w:link w:val="Heading3Char"/>
    <w:uiPriority w:val="9"/>
    <w:unhideWhenUsed/>
    <w:qFormat/>
    <w:rsid w:val="004B7F66"/>
    <w:pPr>
      <w:pBdr>
        <w:top w:val="single" w:sz="6" w:space="2" w:color="4F81BD" w:themeColor="accent1"/>
        <w:left w:val="single" w:sz="6" w:space="2" w:color="4F81BD" w:themeColor="accent1"/>
      </w:pBdr>
      <w:spacing w:before="360" w:after="0"/>
      <w:outlineLvl w:val="2"/>
    </w:pPr>
    <w:rPr>
      <w:i/>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AD1FE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D1FE2"/>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D1FE2"/>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D1FE2"/>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D1FE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D1FE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41CC"/>
    <w:pPr>
      <w:tabs>
        <w:tab w:val="center" w:pos="4153"/>
        <w:tab w:val="right" w:pos="8306"/>
      </w:tabs>
    </w:pPr>
  </w:style>
  <w:style w:type="paragraph" w:styleId="Footer">
    <w:name w:val="footer"/>
    <w:basedOn w:val="Normal"/>
    <w:link w:val="FooterChar"/>
    <w:rsid w:val="002341CC"/>
    <w:pPr>
      <w:tabs>
        <w:tab w:val="center" w:pos="4153"/>
        <w:tab w:val="right" w:pos="8306"/>
      </w:tabs>
    </w:pPr>
  </w:style>
  <w:style w:type="character" w:customStyle="1" w:styleId="Heading2Char">
    <w:name w:val="Heading 2 Char"/>
    <w:basedOn w:val="DefaultParagraphFont"/>
    <w:link w:val="Heading2"/>
    <w:uiPriority w:val="9"/>
    <w:rsid w:val="00D6746F"/>
    <w:rPr>
      <w:rFonts w:ascii="Verdana" w:hAnsi="Verdana"/>
      <w:caps/>
      <w:spacing w:val="15"/>
      <w:sz w:val="20"/>
      <w:shd w:val="clear" w:color="auto" w:fill="DBE5F1" w:themeFill="accent1" w:themeFillTint="33"/>
    </w:rPr>
  </w:style>
  <w:style w:type="character" w:customStyle="1" w:styleId="Heading1CharChar">
    <w:name w:val="Heading 1 Char Char"/>
    <w:basedOn w:val="DefaultParagraphFont"/>
    <w:rsid w:val="002341CC"/>
    <w:rPr>
      <w:rFonts w:ascii="Arial Bold" w:hAnsi="Arial Bold" w:cs="Arial"/>
      <w:b/>
      <w:bCs/>
      <w:kern w:val="32"/>
      <w:sz w:val="32"/>
      <w:szCs w:val="28"/>
      <w:lang w:val="en-AU" w:eastAsia="en-AU" w:bidi="ar-SA"/>
    </w:rPr>
  </w:style>
  <w:style w:type="character" w:customStyle="1" w:styleId="Heading2CharChar">
    <w:name w:val="Heading 2 Char Char"/>
    <w:basedOn w:val="DefaultParagraphFont"/>
    <w:rsid w:val="002341CC"/>
    <w:rPr>
      <w:rFonts w:ascii="Arial Bold" w:hAnsi="Arial Bold" w:cs="Arial"/>
      <w:b/>
      <w:bCs/>
      <w:iCs/>
      <w:sz w:val="28"/>
      <w:szCs w:val="28"/>
      <w:lang w:val="en-AU" w:eastAsia="en-AU" w:bidi="ar-SA"/>
    </w:rPr>
  </w:style>
  <w:style w:type="paragraph" w:customStyle="1" w:styleId="PMMbodytext">
    <w:name w:val="PMM body text"/>
    <w:basedOn w:val="Normal"/>
    <w:next w:val="Normal"/>
    <w:rsid w:val="002341CC"/>
    <w:pPr>
      <w:spacing w:before="120" w:line="280" w:lineRule="exact"/>
    </w:pPr>
    <w:rPr>
      <w:rFonts w:cs="Arial"/>
      <w:szCs w:val="22"/>
    </w:rPr>
  </w:style>
  <w:style w:type="character" w:customStyle="1" w:styleId="PMMbodytextChar">
    <w:name w:val="PMM body text Char"/>
    <w:basedOn w:val="DefaultParagraphFont"/>
    <w:rsid w:val="002341CC"/>
    <w:rPr>
      <w:rFonts w:ascii="Arial Narrow" w:hAnsi="Arial Narrow" w:cs="Arial"/>
      <w:szCs w:val="22"/>
      <w:lang w:val="en-AU" w:eastAsia="en-AU" w:bidi="ar-SA"/>
    </w:rPr>
  </w:style>
  <w:style w:type="paragraph" w:customStyle="1" w:styleId="PMMItalicBodytext">
    <w:name w:val="PMM Italic Body text"/>
    <w:basedOn w:val="Normal"/>
    <w:next w:val="Normal"/>
    <w:rsid w:val="002341CC"/>
    <w:pPr>
      <w:spacing w:before="60" w:line="280" w:lineRule="exact"/>
    </w:pPr>
    <w:rPr>
      <w:rFonts w:cs="Arial"/>
      <w:i/>
      <w:szCs w:val="22"/>
    </w:rPr>
  </w:style>
  <w:style w:type="paragraph" w:customStyle="1" w:styleId="PMMBullet1">
    <w:name w:val="PMM Bullet 1"/>
    <w:basedOn w:val="PMMbodytext"/>
    <w:rsid w:val="002341CC"/>
    <w:pPr>
      <w:numPr>
        <w:numId w:val="2"/>
      </w:numPr>
      <w:spacing w:before="0" w:line="240" w:lineRule="auto"/>
    </w:pPr>
  </w:style>
  <w:style w:type="paragraph" w:customStyle="1" w:styleId="PMMnumbers">
    <w:name w:val="PMM numbers"/>
    <w:basedOn w:val="PMMbodytext"/>
    <w:next w:val="Normal"/>
    <w:rsid w:val="002341CC"/>
    <w:pPr>
      <w:numPr>
        <w:numId w:val="1"/>
      </w:numPr>
      <w:spacing w:line="240" w:lineRule="auto"/>
      <w:ind w:left="0" w:firstLine="0"/>
    </w:pPr>
    <w:rPr>
      <w:lang w:val="en-GB"/>
    </w:rPr>
  </w:style>
  <w:style w:type="paragraph" w:customStyle="1" w:styleId="Heading1c">
    <w:name w:val="Heading 1c"/>
    <w:basedOn w:val="Heading1"/>
    <w:next w:val="Normal"/>
    <w:rsid w:val="002341CC"/>
    <w:rPr>
      <w:color w:val="000080"/>
    </w:rPr>
  </w:style>
  <w:style w:type="character" w:styleId="PageNumber">
    <w:name w:val="page number"/>
    <w:basedOn w:val="DefaultParagraphFont"/>
    <w:rsid w:val="002341CC"/>
  </w:style>
  <w:style w:type="paragraph" w:customStyle="1" w:styleId="Heading1a">
    <w:name w:val="Heading 1a"/>
    <w:basedOn w:val="Heading1"/>
    <w:rsid w:val="002341CC"/>
    <w:rPr>
      <w:color w:val="FF9900"/>
    </w:rPr>
  </w:style>
  <w:style w:type="character" w:styleId="FootnoteReference">
    <w:name w:val="footnote reference"/>
    <w:basedOn w:val="DefaultParagraphFont"/>
    <w:semiHidden/>
    <w:rsid w:val="002341CC"/>
    <w:rPr>
      <w:vertAlign w:val="superscript"/>
    </w:rPr>
  </w:style>
  <w:style w:type="paragraph" w:customStyle="1" w:styleId="Heading2a">
    <w:name w:val="Heading 2a"/>
    <w:basedOn w:val="Heading2"/>
    <w:next w:val="Normal"/>
    <w:rsid w:val="002341CC"/>
    <w:rPr>
      <w:color w:val="FF9900"/>
    </w:rPr>
  </w:style>
  <w:style w:type="paragraph" w:customStyle="1" w:styleId="Heading1b">
    <w:name w:val="Heading 1b"/>
    <w:basedOn w:val="Heading1a"/>
    <w:next w:val="Normal"/>
    <w:rsid w:val="002341CC"/>
    <w:rPr>
      <w:color w:val="008000"/>
    </w:rPr>
  </w:style>
  <w:style w:type="paragraph" w:customStyle="1" w:styleId="Heading2b">
    <w:name w:val="Heading 2b"/>
    <w:basedOn w:val="Heading2a"/>
    <w:next w:val="Normal"/>
    <w:rsid w:val="002341CC"/>
    <w:rPr>
      <w:color w:val="008000"/>
    </w:rPr>
  </w:style>
  <w:style w:type="paragraph" w:customStyle="1" w:styleId="Heading2c">
    <w:name w:val="Heading 2c"/>
    <w:basedOn w:val="Heading2"/>
    <w:next w:val="Normal"/>
    <w:rsid w:val="002341CC"/>
    <w:rPr>
      <w:color w:val="000080"/>
    </w:rPr>
  </w:style>
  <w:style w:type="paragraph" w:customStyle="1" w:styleId="Heading1d">
    <w:name w:val="Heading 1d"/>
    <w:basedOn w:val="Heading1"/>
    <w:next w:val="Normal"/>
    <w:rsid w:val="002341CC"/>
    <w:rPr>
      <w:color w:val="800000"/>
    </w:rPr>
  </w:style>
  <w:style w:type="paragraph" w:customStyle="1" w:styleId="Heading2d">
    <w:name w:val="Heading 2d"/>
    <w:basedOn w:val="Heading2"/>
    <w:next w:val="Normal"/>
    <w:rsid w:val="002341CC"/>
    <w:rPr>
      <w:color w:val="800000"/>
    </w:rPr>
  </w:style>
  <w:style w:type="character" w:styleId="Hyperlink">
    <w:name w:val="Hyperlink"/>
    <w:basedOn w:val="DefaultParagraphFont"/>
    <w:uiPriority w:val="99"/>
    <w:rsid w:val="002341CC"/>
    <w:rPr>
      <w:color w:val="0000FF"/>
      <w:u w:val="single"/>
    </w:rPr>
  </w:style>
  <w:style w:type="paragraph" w:styleId="TOC1">
    <w:name w:val="toc 1"/>
    <w:basedOn w:val="Normal"/>
    <w:next w:val="Normal"/>
    <w:autoRedefine/>
    <w:uiPriority w:val="39"/>
    <w:qFormat/>
    <w:rsid w:val="00D6746F"/>
    <w:pPr>
      <w:spacing w:before="120" w:after="120"/>
    </w:pPr>
    <w:rPr>
      <w:rFonts w:asciiTheme="minorHAnsi" w:hAnsiTheme="minorHAnsi"/>
      <w:b/>
      <w:bCs/>
      <w:caps/>
    </w:rPr>
  </w:style>
  <w:style w:type="paragraph" w:styleId="TOC2">
    <w:name w:val="toc 2"/>
    <w:basedOn w:val="Normal"/>
    <w:next w:val="Normal"/>
    <w:autoRedefine/>
    <w:uiPriority w:val="39"/>
    <w:qFormat/>
    <w:rsid w:val="002341CC"/>
    <w:pPr>
      <w:spacing w:before="0" w:after="0"/>
      <w:ind w:left="200"/>
    </w:pPr>
    <w:rPr>
      <w:rFonts w:asciiTheme="minorHAnsi" w:hAnsiTheme="minorHAnsi"/>
      <w:smallCaps/>
    </w:rPr>
  </w:style>
  <w:style w:type="paragraph" w:customStyle="1" w:styleId="Char1">
    <w:name w:val="Char1"/>
    <w:basedOn w:val="Normal"/>
    <w:rsid w:val="002341CC"/>
    <w:pPr>
      <w:spacing w:after="160" w:line="240" w:lineRule="exact"/>
    </w:pPr>
    <w:rPr>
      <w:sz w:val="16"/>
      <w:lang w:val="en-US" w:eastAsia="en-US"/>
    </w:rPr>
  </w:style>
  <w:style w:type="paragraph" w:customStyle="1" w:styleId="Style12ptBold">
    <w:name w:val="Style 12 pt Bold"/>
    <w:basedOn w:val="Normal"/>
    <w:rsid w:val="002341CC"/>
    <w:rPr>
      <w:rFonts w:ascii="Arial" w:hAnsi="Arial"/>
      <w:b/>
      <w:sz w:val="24"/>
    </w:rPr>
  </w:style>
  <w:style w:type="character" w:customStyle="1" w:styleId="Style12ptBoldChar">
    <w:name w:val="Style 12 pt Bold Char"/>
    <w:basedOn w:val="DefaultParagraphFont"/>
    <w:rsid w:val="002341CC"/>
    <w:rPr>
      <w:rFonts w:ascii="Arial" w:hAnsi="Arial"/>
      <w:b/>
      <w:sz w:val="24"/>
      <w:szCs w:val="24"/>
      <w:lang w:val="en-AU" w:eastAsia="en-AU" w:bidi="ar-SA"/>
    </w:rPr>
  </w:style>
  <w:style w:type="paragraph" w:customStyle="1" w:styleId="Char">
    <w:name w:val="Char"/>
    <w:basedOn w:val="Normal"/>
    <w:rsid w:val="002341CC"/>
    <w:pPr>
      <w:spacing w:after="160" w:line="240" w:lineRule="exact"/>
    </w:pPr>
    <w:rPr>
      <w:sz w:val="16"/>
      <w:lang w:val="en-US" w:eastAsia="en-US"/>
    </w:rPr>
  </w:style>
  <w:style w:type="paragraph" w:styleId="BodyText">
    <w:name w:val="Body Text"/>
    <w:basedOn w:val="Normal"/>
    <w:rsid w:val="002341CC"/>
    <w:pPr>
      <w:spacing w:after="240"/>
      <w:jc w:val="both"/>
    </w:pPr>
    <w:rPr>
      <w:rFonts w:ascii="Arial" w:hAnsi="Arial"/>
    </w:rPr>
  </w:style>
  <w:style w:type="paragraph" w:styleId="NormalWeb">
    <w:name w:val="Normal (Web)"/>
    <w:basedOn w:val="Normal"/>
    <w:rsid w:val="002341CC"/>
    <w:pPr>
      <w:spacing w:before="100" w:beforeAutospacing="1" w:after="100" w:afterAutospacing="1"/>
    </w:pPr>
    <w:rPr>
      <w:rFonts w:ascii="Times New Roman" w:hAnsi="Times New Roman"/>
      <w:sz w:val="24"/>
    </w:rPr>
  </w:style>
  <w:style w:type="paragraph" w:styleId="FootnoteText">
    <w:name w:val="footnote text"/>
    <w:basedOn w:val="Normal"/>
    <w:semiHidden/>
    <w:rsid w:val="002341CC"/>
    <w:pPr>
      <w:ind w:left="284" w:hanging="284"/>
      <w:jc w:val="both"/>
    </w:pPr>
    <w:rPr>
      <w:rFonts w:ascii="Times New Roman" w:hAnsi="Times New Roman"/>
      <w:sz w:val="24"/>
    </w:rPr>
  </w:style>
  <w:style w:type="paragraph" w:customStyle="1" w:styleId="Bullet">
    <w:name w:val="Bullet"/>
    <w:basedOn w:val="Normal"/>
    <w:rsid w:val="002341CC"/>
    <w:pPr>
      <w:numPr>
        <w:numId w:val="3"/>
      </w:numPr>
      <w:spacing w:after="60"/>
      <w:jc w:val="both"/>
    </w:pPr>
    <w:rPr>
      <w:rFonts w:ascii="Times New (W1)" w:hAnsi="Times New (W1)"/>
      <w:sz w:val="24"/>
    </w:rPr>
  </w:style>
  <w:style w:type="paragraph" w:customStyle="1" w:styleId="BulletIntroPara">
    <w:name w:val="Bullet Intro Para"/>
    <w:basedOn w:val="Normal"/>
    <w:next w:val="Bullet"/>
    <w:autoRedefine/>
    <w:rsid w:val="002341CC"/>
    <w:pPr>
      <w:spacing w:after="57"/>
      <w:jc w:val="both"/>
    </w:pPr>
    <w:rPr>
      <w:rFonts w:ascii="Times New Roman" w:hAnsi="Times New Roman"/>
      <w:sz w:val="24"/>
    </w:rPr>
  </w:style>
  <w:style w:type="paragraph" w:customStyle="1" w:styleId="BulletLast">
    <w:name w:val="Bullet Last"/>
    <w:basedOn w:val="Bullet"/>
    <w:next w:val="Normal"/>
    <w:rsid w:val="002341CC"/>
    <w:pPr>
      <w:numPr>
        <w:numId w:val="4"/>
      </w:numPr>
      <w:tabs>
        <w:tab w:val="clear" w:pos="284"/>
        <w:tab w:val="num" w:pos="360"/>
      </w:tabs>
      <w:spacing w:after="240"/>
      <w:ind w:left="360" w:hanging="360"/>
    </w:pPr>
  </w:style>
  <w:style w:type="paragraph" w:customStyle="1" w:styleId="indentbullet">
    <w:name w:val="indentbullet"/>
    <w:basedOn w:val="Bullet"/>
    <w:rsid w:val="002341CC"/>
    <w:pPr>
      <w:numPr>
        <w:ilvl w:val="1"/>
      </w:numPr>
      <w:tabs>
        <w:tab w:val="clear" w:pos="567"/>
        <w:tab w:val="num" w:pos="1209"/>
      </w:tabs>
      <w:ind w:left="1209" w:hanging="360"/>
    </w:pPr>
  </w:style>
  <w:style w:type="paragraph" w:customStyle="1" w:styleId="IndBulletLast">
    <w:name w:val="IndBulletLast"/>
    <w:basedOn w:val="indentbullet"/>
    <w:rsid w:val="002341CC"/>
    <w:pPr>
      <w:numPr>
        <w:numId w:val="4"/>
      </w:numPr>
      <w:tabs>
        <w:tab w:val="clear" w:pos="567"/>
        <w:tab w:val="num" w:pos="360"/>
      </w:tabs>
      <w:spacing w:after="227"/>
      <w:ind w:left="360" w:hanging="360"/>
    </w:pPr>
  </w:style>
  <w:style w:type="paragraph" w:customStyle="1" w:styleId="indentbullet2">
    <w:name w:val="indentbullet2"/>
    <w:basedOn w:val="indentbullet"/>
    <w:rsid w:val="002341CC"/>
    <w:pPr>
      <w:numPr>
        <w:ilvl w:val="2"/>
      </w:numPr>
      <w:tabs>
        <w:tab w:val="clear" w:pos="851"/>
        <w:tab w:val="num" w:pos="1209"/>
      </w:tabs>
      <w:ind w:left="1209" w:hanging="360"/>
    </w:pPr>
  </w:style>
  <w:style w:type="paragraph" w:customStyle="1" w:styleId="IndBulletLast2">
    <w:name w:val="IndBulletLast2"/>
    <w:basedOn w:val="indentbullet2"/>
    <w:rsid w:val="002341CC"/>
    <w:pPr>
      <w:numPr>
        <w:numId w:val="4"/>
      </w:numPr>
      <w:tabs>
        <w:tab w:val="clear" w:pos="851"/>
        <w:tab w:val="num" w:pos="360"/>
      </w:tabs>
      <w:spacing w:after="227"/>
      <w:ind w:left="360" w:hanging="360"/>
    </w:pPr>
  </w:style>
  <w:style w:type="paragraph" w:styleId="BalloonText">
    <w:name w:val="Balloon Text"/>
    <w:basedOn w:val="Normal"/>
    <w:semiHidden/>
    <w:rsid w:val="002341CC"/>
    <w:rPr>
      <w:rFonts w:ascii="Tahoma" w:hAnsi="Tahoma" w:cs="Tahoma"/>
      <w:sz w:val="16"/>
      <w:szCs w:val="16"/>
    </w:rPr>
  </w:style>
  <w:style w:type="paragraph" w:customStyle="1" w:styleId="Para">
    <w:name w:val="#Para"/>
    <w:basedOn w:val="Normal"/>
    <w:autoRedefine/>
    <w:rsid w:val="002341CC"/>
    <w:pPr>
      <w:widowControl w:val="0"/>
      <w:spacing w:before="120"/>
      <w:ind w:left="709" w:hanging="681"/>
    </w:pPr>
  </w:style>
  <w:style w:type="character" w:customStyle="1" w:styleId="ParaChar1">
    <w:name w:val="#Para Char1"/>
    <w:basedOn w:val="DefaultParagraphFont"/>
    <w:rsid w:val="002341CC"/>
    <w:rPr>
      <w:rFonts w:ascii="Verdana" w:hAnsi="Verdana"/>
      <w:szCs w:val="24"/>
      <w:lang w:val="en-AU" w:eastAsia="en-AU" w:bidi="ar-SA"/>
    </w:rPr>
  </w:style>
  <w:style w:type="paragraph" w:customStyle="1" w:styleId="ReqSub-Title">
    <w:name w:val="#Req Sub-Title"/>
    <w:basedOn w:val="Normal"/>
    <w:rsid w:val="002341CC"/>
    <w:pPr>
      <w:keepNext/>
      <w:spacing w:before="120"/>
      <w:ind w:left="709"/>
    </w:pPr>
    <w:rPr>
      <w:b/>
      <w:sz w:val="22"/>
      <w:szCs w:val="22"/>
    </w:rPr>
  </w:style>
  <w:style w:type="paragraph" w:customStyle="1" w:styleId="Requriment">
    <w:name w:val="#Requriment"/>
    <w:basedOn w:val="Normal"/>
    <w:rsid w:val="002341CC"/>
    <w:pPr>
      <w:tabs>
        <w:tab w:val="num" w:pos="360"/>
      </w:tabs>
      <w:ind w:left="360" w:hanging="360"/>
    </w:pPr>
  </w:style>
  <w:style w:type="paragraph" w:customStyle="1" w:styleId="Level2Text">
    <w:name w:val="Level2 Text"/>
    <w:basedOn w:val="Normal"/>
    <w:rsid w:val="002341CC"/>
    <w:pPr>
      <w:numPr>
        <w:numId w:val="5"/>
      </w:numPr>
      <w:tabs>
        <w:tab w:val="clear" w:pos="737"/>
      </w:tabs>
      <w:spacing w:before="120"/>
      <w:ind w:left="1440" w:firstLine="0"/>
    </w:pPr>
    <w:rPr>
      <w:rFonts w:ascii="Times New Roman" w:hAnsi="Times New Roman"/>
      <w:lang w:eastAsia="en-US"/>
    </w:rPr>
  </w:style>
  <w:style w:type="paragraph" w:customStyle="1" w:styleId="Sub-Table">
    <w:name w:val="#Sub-Table"/>
    <w:basedOn w:val="Para"/>
    <w:autoRedefine/>
    <w:rsid w:val="002341CC"/>
    <w:pPr>
      <w:spacing w:before="60"/>
      <w:ind w:left="0" w:firstLine="432"/>
    </w:pPr>
    <w:rPr>
      <w:i/>
      <w:sz w:val="18"/>
    </w:rPr>
  </w:style>
  <w:style w:type="paragraph" w:customStyle="1" w:styleId="Table">
    <w:name w:val="#Table"/>
    <w:basedOn w:val="Para"/>
    <w:autoRedefine/>
    <w:rsid w:val="002341CC"/>
    <w:pPr>
      <w:ind w:left="0" w:firstLine="0"/>
    </w:pPr>
  </w:style>
  <w:style w:type="character" w:styleId="Strong">
    <w:name w:val="Strong"/>
    <w:uiPriority w:val="22"/>
    <w:qFormat/>
    <w:rsid w:val="00AD1FE2"/>
    <w:rPr>
      <w:b/>
      <w:bCs/>
    </w:rPr>
  </w:style>
  <w:style w:type="paragraph" w:customStyle="1" w:styleId="Char3">
    <w:name w:val="Char3"/>
    <w:basedOn w:val="Normal"/>
    <w:rsid w:val="002341CC"/>
    <w:pPr>
      <w:spacing w:after="160" w:line="240" w:lineRule="exact"/>
    </w:pPr>
    <w:rPr>
      <w:sz w:val="16"/>
      <w:lang w:val="en-US" w:eastAsia="en-US"/>
    </w:rPr>
  </w:style>
  <w:style w:type="paragraph" w:customStyle="1" w:styleId="bullet1">
    <w:name w:val="bullet1"/>
    <w:basedOn w:val="Normal"/>
    <w:rsid w:val="002341CC"/>
    <w:pPr>
      <w:spacing w:before="20" w:after="20" w:line="220" w:lineRule="exact"/>
      <w:ind w:left="360" w:hanging="360"/>
    </w:pPr>
    <w:rPr>
      <w:rFonts w:ascii="Times" w:hAnsi="Times"/>
      <w:sz w:val="22"/>
      <w:szCs w:val="22"/>
      <w:lang w:val="en-US" w:eastAsia="en-US"/>
    </w:rPr>
  </w:style>
  <w:style w:type="paragraph" w:customStyle="1" w:styleId="textboxbullet">
    <w:name w:val="text box bullet"/>
    <w:basedOn w:val="Normal"/>
    <w:rsid w:val="002341CC"/>
    <w:pPr>
      <w:tabs>
        <w:tab w:val="num" w:pos="360"/>
      </w:tabs>
      <w:spacing w:before="20" w:after="20" w:line="220" w:lineRule="exact"/>
      <w:ind w:left="360" w:hanging="360"/>
    </w:pPr>
    <w:rPr>
      <w:rFonts w:ascii="Times" w:hAnsi="Times"/>
      <w:sz w:val="22"/>
      <w:szCs w:val="22"/>
      <w:lang w:val="en-US" w:eastAsia="en-US"/>
    </w:rPr>
  </w:style>
  <w:style w:type="paragraph" w:styleId="TOC3">
    <w:name w:val="toc 3"/>
    <w:basedOn w:val="Normal"/>
    <w:next w:val="Normal"/>
    <w:autoRedefine/>
    <w:uiPriority w:val="39"/>
    <w:qFormat/>
    <w:rsid w:val="002341CC"/>
    <w:pPr>
      <w:spacing w:before="0" w:after="0"/>
      <w:ind w:left="400"/>
    </w:pPr>
    <w:rPr>
      <w:rFonts w:asciiTheme="minorHAnsi" w:hAnsiTheme="minorHAnsi"/>
      <w:i/>
      <w:iCs/>
    </w:rPr>
  </w:style>
  <w:style w:type="paragraph" w:customStyle="1" w:styleId="Comment">
    <w:name w:val="Comment"/>
    <w:basedOn w:val="BodyText"/>
    <w:next w:val="BodyText"/>
    <w:rsid w:val="002341CC"/>
    <w:pPr>
      <w:spacing w:after="0"/>
      <w:jc w:val="left"/>
    </w:pPr>
    <w:rPr>
      <w:bCs/>
      <w:szCs w:val="24"/>
      <w:lang w:val="en-GB" w:eastAsia="en-US"/>
    </w:rPr>
  </w:style>
  <w:style w:type="paragraph" w:customStyle="1" w:styleId="StyleParaLeft125cmFirstline0cmBefore06line">
    <w:name w:val="Style #Para + Left:  1.25 cm First line:  0 cm Before:  0.6 line"/>
    <w:basedOn w:val="Normal"/>
    <w:autoRedefine/>
    <w:rsid w:val="002341CC"/>
    <w:pPr>
      <w:widowControl w:val="0"/>
      <w:spacing w:before="120"/>
    </w:pPr>
  </w:style>
  <w:style w:type="paragraph" w:styleId="ListBullet">
    <w:name w:val="List Bullet"/>
    <w:basedOn w:val="Normal"/>
    <w:autoRedefine/>
    <w:rsid w:val="002341CC"/>
    <w:pPr>
      <w:tabs>
        <w:tab w:val="num" w:pos="360"/>
      </w:tabs>
      <w:spacing w:before="120"/>
      <w:jc w:val="both"/>
    </w:pPr>
    <w:rPr>
      <w:rFonts w:cs="Arial"/>
      <w:iCs/>
    </w:rPr>
  </w:style>
  <w:style w:type="paragraph" w:customStyle="1" w:styleId="StyleListBulletArial9pt">
    <w:name w:val="Style List Bullet + Arial 9 pt"/>
    <w:basedOn w:val="ListBullet"/>
    <w:autoRedefine/>
    <w:rsid w:val="002341CC"/>
    <w:pPr>
      <w:spacing w:before="90"/>
    </w:pPr>
    <w:rPr>
      <w:rFonts w:ascii="Arial" w:hAnsi="Arial"/>
      <w:iCs w:val="0"/>
      <w:sz w:val="18"/>
    </w:rPr>
  </w:style>
  <w:style w:type="character" w:customStyle="1" w:styleId="ListBulletChar">
    <w:name w:val="List Bullet Char"/>
    <w:basedOn w:val="DefaultParagraphFont"/>
    <w:locked/>
    <w:rsid w:val="002341CC"/>
    <w:rPr>
      <w:rFonts w:ascii="Verdana" w:hAnsi="Verdana" w:cs="Arial"/>
      <w:iCs/>
      <w:lang w:val="en-AU" w:eastAsia="en-AU" w:bidi="ar-SA"/>
    </w:rPr>
  </w:style>
  <w:style w:type="character" w:styleId="Emphasis">
    <w:name w:val="Emphasis"/>
    <w:uiPriority w:val="20"/>
    <w:qFormat/>
    <w:rsid w:val="00AD1FE2"/>
    <w:rPr>
      <w:caps/>
      <w:color w:val="243F60" w:themeColor="accent1" w:themeShade="7F"/>
      <w:spacing w:val="5"/>
    </w:rPr>
  </w:style>
  <w:style w:type="paragraph" w:styleId="Title">
    <w:name w:val="Title"/>
    <w:basedOn w:val="Normal"/>
    <w:next w:val="Normal"/>
    <w:link w:val="TitleChar"/>
    <w:uiPriority w:val="10"/>
    <w:qFormat/>
    <w:rsid w:val="00AD1FE2"/>
    <w:pPr>
      <w:spacing w:before="720"/>
    </w:pPr>
    <w:rPr>
      <w:caps/>
      <w:color w:val="4F81BD" w:themeColor="accent1"/>
      <w:spacing w:val="10"/>
      <w:kern w:val="28"/>
      <w:sz w:val="52"/>
      <w:szCs w:val="52"/>
    </w:rPr>
  </w:style>
  <w:style w:type="paragraph" w:styleId="TOC4">
    <w:name w:val="toc 4"/>
    <w:basedOn w:val="Normal"/>
    <w:next w:val="Normal"/>
    <w:autoRedefine/>
    <w:semiHidden/>
    <w:rsid w:val="002341CC"/>
    <w:pPr>
      <w:spacing w:before="0" w:after="0"/>
      <w:ind w:left="600"/>
    </w:pPr>
    <w:rPr>
      <w:rFonts w:asciiTheme="minorHAnsi" w:hAnsiTheme="minorHAnsi"/>
      <w:sz w:val="18"/>
      <w:szCs w:val="18"/>
    </w:rPr>
  </w:style>
  <w:style w:type="paragraph" w:styleId="TOC5">
    <w:name w:val="toc 5"/>
    <w:basedOn w:val="Normal"/>
    <w:next w:val="Normal"/>
    <w:autoRedefine/>
    <w:semiHidden/>
    <w:rsid w:val="002341CC"/>
    <w:pPr>
      <w:spacing w:before="0" w:after="0"/>
      <w:ind w:left="800"/>
    </w:pPr>
    <w:rPr>
      <w:rFonts w:asciiTheme="minorHAnsi" w:hAnsiTheme="minorHAnsi"/>
      <w:sz w:val="18"/>
      <w:szCs w:val="18"/>
    </w:rPr>
  </w:style>
  <w:style w:type="paragraph" w:styleId="TOC6">
    <w:name w:val="toc 6"/>
    <w:basedOn w:val="Normal"/>
    <w:next w:val="Normal"/>
    <w:autoRedefine/>
    <w:semiHidden/>
    <w:rsid w:val="002341CC"/>
    <w:pPr>
      <w:spacing w:before="0" w:after="0"/>
      <w:ind w:left="1000"/>
    </w:pPr>
    <w:rPr>
      <w:rFonts w:asciiTheme="minorHAnsi" w:hAnsiTheme="minorHAnsi"/>
      <w:sz w:val="18"/>
      <w:szCs w:val="18"/>
    </w:rPr>
  </w:style>
  <w:style w:type="paragraph" w:styleId="TOC7">
    <w:name w:val="toc 7"/>
    <w:basedOn w:val="Normal"/>
    <w:next w:val="Normal"/>
    <w:autoRedefine/>
    <w:semiHidden/>
    <w:rsid w:val="002341CC"/>
    <w:pPr>
      <w:spacing w:before="0" w:after="0"/>
      <w:ind w:left="1200"/>
    </w:pPr>
    <w:rPr>
      <w:rFonts w:asciiTheme="minorHAnsi" w:hAnsiTheme="minorHAnsi"/>
      <w:sz w:val="18"/>
      <w:szCs w:val="18"/>
    </w:rPr>
  </w:style>
  <w:style w:type="paragraph" w:styleId="TOC8">
    <w:name w:val="toc 8"/>
    <w:basedOn w:val="Normal"/>
    <w:next w:val="Normal"/>
    <w:autoRedefine/>
    <w:semiHidden/>
    <w:rsid w:val="002341CC"/>
    <w:pPr>
      <w:spacing w:before="0" w:after="0"/>
      <w:ind w:left="1400"/>
    </w:pPr>
    <w:rPr>
      <w:rFonts w:asciiTheme="minorHAnsi" w:hAnsiTheme="minorHAnsi"/>
      <w:sz w:val="18"/>
      <w:szCs w:val="18"/>
    </w:rPr>
  </w:style>
  <w:style w:type="paragraph" w:styleId="TOC9">
    <w:name w:val="toc 9"/>
    <w:basedOn w:val="Normal"/>
    <w:next w:val="Normal"/>
    <w:autoRedefine/>
    <w:semiHidden/>
    <w:rsid w:val="002341CC"/>
    <w:pPr>
      <w:spacing w:before="0" w:after="0"/>
      <w:ind w:left="1600"/>
    </w:pPr>
    <w:rPr>
      <w:rFonts w:asciiTheme="minorHAnsi" w:hAnsiTheme="minorHAnsi"/>
      <w:sz w:val="18"/>
      <w:szCs w:val="18"/>
    </w:rPr>
  </w:style>
  <w:style w:type="paragraph" w:styleId="Caption">
    <w:name w:val="caption"/>
    <w:basedOn w:val="Normal"/>
    <w:next w:val="Normal"/>
    <w:uiPriority w:val="35"/>
    <w:unhideWhenUsed/>
    <w:qFormat/>
    <w:rsid w:val="00AD1FE2"/>
    <w:rPr>
      <w:b/>
      <w:bCs/>
      <w:color w:val="365F91" w:themeColor="accent1" w:themeShade="BF"/>
      <w:sz w:val="16"/>
      <w:szCs w:val="16"/>
    </w:rPr>
  </w:style>
  <w:style w:type="character" w:customStyle="1" w:styleId="Heading1Char">
    <w:name w:val="Heading 1 Char"/>
    <w:basedOn w:val="DefaultParagraphFont"/>
    <w:link w:val="Heading1"/>
    <w:uiPriority w:val="9"/>
    <w:rsid w:val="00AD1FE2"/>
    <w:rPr>
      <w:b/>
      <w:bCs/>
      <w:caps/>
      <w:color w:val="FFFFFF" w:themeColor="background1"/>
      <w:spacing w:val="15"/>
      <w:shd w:val="clear" w:color="auto" w:fill="4F81BD" w:themeFill="accent1"/>
    </w:rPr>
  </w:style>
  <w:style w:type="paragraph" w:customStyle="1" w:styleId="StyleHeading1Left0cmFirstline0cmLinespacingEx">
    <w:name w:val="Style Heading 1 + Left:  0 cm First line:  0 cm Line spacing:  Ex..."/>
    <w:basedOn w:val="Heading1"/>
    <w:rsid w:val="002341CC"/>
    <w:pPr>
      <w:spacing w:before="100" w:beforeAutospacing="1" w:after="100" w:afterAutospacing="1" w:line="280" w:lineRule="exact"/>
    </w:pPr>
    <w:rPr>
      <w:rFonts w:cs="Times New Roman"/>
      <w:szCs w:val="20"/>
    </w:rPr>
  </w:style>
  <w:style w:type="character" w:styleId="CommentReference">
    <w:name w:val="annotation reference"/>
    <w:basedOn w:val="DefaultParagraphFont"/>
    <w:semiHidden/>
    <w:rsid w:val="002341CC"/>
    <w:rPr>
      <w:sz w:val="16"/>
      <w:szCs w:val="16"/>
    </w:rPr>
  </w:style>
  <w:style w:type="paragraph" w:styleId="CommentText">
    <w:name w:val="annotation text"/>
    <w:basedOn w:val="Normal"/>
    <w:semiHidden/>
    <w:rsid w:val="002341CC"/>
  </w:style>
  <w:style w:type="paragraph" w:styleId="CommentSubject">
    <w:name w:val="annotation subject"/>
    <w:basedOn w:val="CommentText"/>
    <w:next w:val="CommentText"/>
    <w:semiHidden/>
    <w:rsid w:val="002341CC"/>
    <w:rPr>
      <w:b/>
      <w:bCs/>
    </w:rPr>
  </w:style>
  <w:style w:type="paragraph" w:customStyle="1" w:styleId="Default">
    <w:name w:val="Default"/>
    <w:rsid w:val="002341CC"/>
    <w:pPr>
      <w:autoSpaceDE w:val="0"/>
      <w:autoSpaceDN w:val="0"/>
      <w:adjustRightInd w:val="0"/>
    </w:pPr>
    <w:rPr>
      <w:rFonts w:ascii="Arial Narrow" w:hAnsi="Arial Narrow" w:cs="Arial Narrow"/>
      <w:color w:val="000000"/>
      <w:sz w:val="24"/>
      <w:szCs w:val="24"/>
    </w:rPr>
  </w:style>
  <w:style w:type="table" w:styleId="TableGrid">
    <w:name w:val="Table Grid"/>
    <w:basedOn w:val="TableNormal"/>
    <w:rsid w:val="00436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D40CF8"/>
    <w:rPr>
      <w:color w:val="800080"/>
      <w:u w:val="single"/>
    </w:rPr>
  </w:style>
  <w:style w:type="paragraph" w:styleId="ListParagraph">
    <w:name w:val="List Paragraph"/>
    <w:basedOn w:val="Normal"/>
    <w:uiPriority w:val="34"/>
    <w:qFormat/>
    <w:rsid w:val="00AD1FE2"/>
    <w:pPr>
      <w:ind w:left="720"/>
      <w:contextualSpacing/>
    </w:pPr>
  </w:style>
  <w:style w:type="character" w:customStyle="1" w:styleId="Heading3Char">
    <w:name w:val="Heading 3 Char"/>
    <w:basedOn w:val="DefaultParagraphFont"/>
    <w:link w:val="Heading3"/>
    <w:uiPriority w:val="9"/>
    <w:rsid w:val="004B7F66"/>
    <w:rPr>
      <w:rFonts w:ascii="Verdana" w:hAnsi="Verdana"/>
      <w:i/>
      <w:caps/>
      <w:color w:val="243F60" w:themeColor="accent1" w:themeShade="7F"/>
      <w:spacing w:val="15"/>
    </w:rPr>
  </w:style>
  <w:style w:type="character" w:customStyle="1" w:styleId="Heading4Char">
    <w:name w:val="Heading 4 Char"/>
    <w:basedOn w:val="DefaultParagraphFont"/>
    <w:link w:val="Heading4"/>
    <w:uiPriority w:val="9"/>
    <w:rsid w:val="00AD1FE2"/>
    <w:rPr>
      <w:caps/>
      <w:color w:val="365F91" w:themeColor="accent1" w:themeShade="BF"/>
      <w:spacing w:val="10"/>
    </w:rPr>
  </w:style>
  <w:style w:type="character" w:customStyle="1" w:styleId="Heading5Char">
    <w:name w:val="Heading 5 Char"/>
    <w:basedOn w:val="DefaultParagraphFont"/>
    <w:link w:val="Heading5"/>
    <w:uiPriority w:val="9"/>
    <w:semiHidden/>
    <w:rsid w:val="00AD1FE2"/>
    <w:rPr>
      <w:caps/>
      <w:color w:val="365F91" w:themeColor="accent1" w:themeShade="BF"/>
      <w:spacing w:val="10"/>
    </w:rPr>
  </w:style>
  <w:style w:type="character" w:customStyle="1" w:styleId="Heading6Char">
    <w:name w:val="Heading 6 Char"/>
    <w:basedOn w:val="DefaultParagraphFont"/>
    <w:link w:val="Heading6"/>
    <w:uiPriority w:val="9"/>
    <w:semiHidden/>
    <w:rsid w:val="00AD1FE2"/>
    <w:rPr>
      <w:caps/>
      <w:color w:val="365F91" w:themeColor="accent1" w:themeShade="BF"/>
      <w:spacing w:val="10"/>
    </w:rPr>
  </w:style>
  <w:style w:type="character" w:customStyle="1" w:styleId="Heading7Char">
    <w:name w:val="Heading 7 Char"/>
    <w:basedOn w:val="DefaultParagraphFont"/>
    <w:link w:val="Heading7"/>
    <w:uiPriority w:val="9"/>
    <w:semiHidden/>
    <w:rsid w:val="00AD1FE2"/>
    <w:rPr>
      <w:caps/>
      <w:color w:val="365F91" w:themeColor="accent1" w:themeShade="BF"/>
      <w:spacing w:val="10"/>
    </w:rPr>
  </w:style>
  <w:style w:type="character" w:customStyle="1" w:styleId="Heading8Char">
    <w:name w:val="Heading 8 Char"/>
    <w:basedOn w:val="DefaultParagraphFont"/>
    <w:link w:val="Heading8"/>
    <w:uiPriority w:val="9"/>
    <w:semiHidden/>
    <w:rsid w:val="00AD1FE2"/>
    <w:rPr>
      <w:caps/>
      <w:spacing w:val="10"/>
      <w:sz w:val="18"/>
      <w:szCs w:val="18"/>
    </w:rPr>
  </w:style>
  <w:style w:type="character" w:customStyle="1" w:styleId="Heading9Char">
    <w:name w:val="Heading 9 Char"/>
    <w:basedOn w:val="DefaultParagraphFont"/>
    <w:link w:val="Heading9"/>
    <w:uiPriority w:val="9"/>
    <w:semiHidden/>
    <w:rsid w:val="00AD1FE2"/>
    <w:rPr>
      <w:i/>
      <w:caps/>
      <w:spacing w:val="10"/>
      <w:sz w:val="18"/>
      <w:szCs w:val="18"/>
    </w:rPr>
  </w:style>
  <w:style w:type="character" w:customStyle="1" w:styleId="TitleChar">
    <w:name w:val="Title Char"/>
    <w:basedOn w:val="DefaultParagraphFont"/>
    <w:link w:val="Title"/>
    <w:uiPriority w:val="10"/>
    <w:rsid w:val="00AD1FE2"/>
    <w:rPr>
      <w:caps/>
      <w:color w:val="4F81BD" w:themeColor="accent1"/>
      <w:spacing w:val="10"/>
      <w:kern w:val="28"/>
      <w:sz w:val="52"/>
      <w:szCs w:val="52"/>
    </w:rPr>
  </w:style>
  <w:style w:type="paragraph" w:styleId="Subtitle">
    <w:name w:val="Subtitle"/>
    <w:basedOn w:val="Normal"/>
    <w:next w:val="Normal"/>
    <w:link w:val="SubtitleChar"/>
    <w:uiPriority w:val="11"/>
    <w:qFormat/>
    <w:rsid w:val="00AD1FE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D1FE2"/>
    <w:rPr>
      <w:caps/>
      <w:color w:val="595959" w:themeColor="text1" w:themeTint="A6"/>
      <w:spacing w:val="10"/>
      <w:sz w:val="24"/>
      <w:szCs w:val="24"/>
    </w:rPr>
  </w:style>
  <w:style w:type="paragraph" w:styleId="NoSpacing">
    <w:name w:val="No Spacing"/>
    <w:basedOn w:val="Normal"/>
    <w:link w:val="NoSpacingChar"/>
    <w:uiPriority w:val="1"/>
    <w:qFormat/>
    <w:rsid w:val="00AD1FE2"/>
    <w:pPr>
      <w:spacing w:before="0" w:after="0" w:line="240" w:lineRule="auto"/>
    </w:pPr>
  </w:style>
  <w:style w:type="character" w:customStyle="1" w:styleId="NoSpacingChar">
    <w:name w:val="No Spacing Char"/>
    <w:basedOn w:val="DefaultParagraphFont"/>
    <w:link w:val="NoSpacing"/>
    <w:uiPriority w:val="1"/>
    <w:rsid w:val="00AD1FE2"/>
    <w:rPr>
      <w:sz w:val="20"/>
      <w:szCs w:val="20"/>
    </w:rPr>
  </w:style>
  <w:style w:type="paragraph" w:styleId="Quote">
    <w:name w:val="Quote"/>
    <w:basedOn w:val="Normal"/>
    <w:next w:val="Normal"/>
    <w:link w:val="QuoteChar"/>
    <w:uiPriority w:val="29"/>
    <w:qFormat/>
    <w:rsid w:val="00AD1FE2"/>
    <w:rPr>
      <w:i/>
      <w:iCs/>
    </w:rPr>
  </w:style>
  <w:style w:type="character" w:customStyle="1" w:styleId="QuoteChar">
    <w:name w:val="Quote Char"/>
    <w:basedOn w:val="DefaultParagraphFont"/>
    <w:link w:val="Quote"/>
    <w:uiPriority w:val="29"/>
    <w:rsid w:val="00AD1FE2"/>
    <w:rPr>
      <w:i/>
      <w:iCs/>
      <w:sz w:val="20"/>
      <w:szCs w:val="20"/>
    </w:rPr>
  </w:style>
  <w:style w:type="paragraph" w:styleId="IntenseQuote">
    <w:name w:val="Intense Quote"/>
    <w:basedOn w:val="Normal"/>
    <w:next w:val="Normal"/>
    <w:link w:val="IntenseQuoteChar"/>
    <w:uiPriority w:val="30"/>
    <w:qFormat/>
    <w:rsid w:val="00AD1FE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D1FE2"/>
    <w:rPr>
      <w:i/>
      <w:iCs/>
      <w:color w:val="4F81BD" w:themeColor="accent1"/>
      <w:sz w:val="20"/>
      <w:szCs w:val="20"/>
    </w:rPr>
  </w:style>
  <w:style w:type="character" w:styleId="SubtleEmphasis">
    <w:name w:val="Subtle Emphasis"/>
    <w:uiPriority w:val="19"/>
    <w:qFormat/>
    <w:rsid w:val="00AD1FE2"/>
    <w:rPr>
      <w:i/>
      <w:iCs/>
      <w:color w:val="243F60" w:themeColor="accent1" w:themeShade="7F"/>
    </w:rPr>
  </w:style>
  <w:style w:type="character" w:styleId="IntenseEmphasis">
    <w:name w:val="Intense Emphasis"/>
    <w:uiPriority w:val="21"/>
    <w:qFormat/>
    <w:rsid w:val="00AD1FE2"/>
    <w:rPr>
      <w:b/>
      <w:bCs/>
      <w:caps/>
      <w:color w:val="243F60" w:themeColor="accent1" w:themeShade="7F"/>
      <w:spacing w:val="10"/>
    </w:rPr>
  </w:style>
  <w:style w:type="character" w:styleId="SubtleReference">
    <w:name w:val="Subtle Reference"/>
    <w:uiPriority w:val="31"/>
    <w:qFormat/>
    <w:rsid w:val="00AD1FE2"/>
    <w:rPr>
      <w:b/>
      <w:bCs/>
      <w:color w:val="4F81BD" w:themeColor="accent1"/>
    </w:rPr>
  </w:style>
  <w:style w:type="character" w:styleId="IntenseReference">
    <w:name w:val="Intense Reference"/>
    <w:uiPriority w:val="32"/>
    <w:qFormat/>
    <w:rsid w:val="00AD1FE2"/>
    <w:rPr>
      <w:b/>
      <w:bCs/>
      <w:i/>
      <w:iCs/>
      <w:caps/>
      <w:color w:val="4F81BD" w:themeColor="accent1"/>
    </w:rPr>
  </w:style>
  <w:style w:type="character" w:styleId="BookTitle">
    <w:name w:val="Book Title"/>
    <w:uiPriority w:val="33"/>
    <w:qFormat/>
    <w:rsid w:val="00AD1FE2"/>
    <w:rPr>
      <w:b/>
      <w:bCs/>
      <w:i/>
      <w:iCs/>
      <w:spacing w:val="9"/>
    </w:rPr>
  </w:style>
  <w:style w:type="paragraph" w:styleId="TOCHeading">
    <w:name w:val="TOC Heading"/>
    <w:basedOn w:val="Heading1"/>
    <w:next w:val="Normal"/>
    <w:uiPriority w:val="39"/>
    <w:semiHidden/>
    <w:unhideWhenUsed/>
    <w:qFormat/>
    <w:rsid w:val="00AD1FE2"/>
    <w:pPr>
      <w:outlineLvl w:val="9"/>
    </w:pPr>
    <w:rPr>
      <w:lang w:bidi="en-US"/>
    </w:rPr>
  </w:style>
  <w:style w:type="character" w:customStyle="1" w:styleId="FooterChar">
    <w:name w:val="Footer Char"/>
    <w:link w:val="Footer"/>
    <w:uiPriority w:val="99"/>
    <w:rsid w:val="00AD1FE2"/>
    <w:rPr>
      <w:rFonts w:ascii="Verdana" w:hAnsi="Verdana"/>
      <w:sz w:val="20"/>
      <w:szCs w:val="20"/>
    </w:rPr>
  </w:style>
  <w:style w:type="paragraph" w:styleId="Revision">
    <w:name w:val="Revision"/>
    <w:hidden/>
    <w:uiPriority w:val="99"/>
    <w:semiHidden/>
    <w:rsid w:val="006D7665"/>
    <w:pPr>
      <w:spacing w:before="0" w:after="0" w:line="240" w:lineRule="auto"/>
    </w:pPr>
    <w:rPr>
      <w:rFonts w:ascii="Verdana" w:hAnsi="Verdana"/>
      <w:sz w:val="20"/>
      <w:szCs w:val="20"/>
    </w:rPr>
  </w:style>
  <w:style w:type="character" w:styleId="UnresolvedMention">
    <w:name w:val="Unresolved Mention"/>
    <w:basedOn w:val="DefaultParagraphFont"/>
    <w:uiPriority w:val="99"/>
    <w:semiHidden/>
    <w:unhideWhenUsed/>
    <w:rsid w:val="009C0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012588">
      <w:bodyDiv w:val="1"/>
      <w:marLeft w:val="0"/>
      <w:marRight w:val="0"/>
      <w:marTop w:val="0"/>
      <w:marBottom w:val="0"/>
      <w:divBdr>
        <w:top w:val="none" w:sz="0" w:space="0" w:color="auto"/>
        <w:left w:val="none" w:sz="0" w:space="0" w:color="auto"/>
        <w:bottom w:val="none" w:sz="0" w:space="0" w:color="auto"/>
        <w:right w:val="none" w:sz="0" w:space="0" w:color="auto"/>
      </w:divBdr>
    </w:div>
    <w:div w:id="824974259">
      <w:bodyDiv w:val="1"/>
      <w:marLeft w:val="0"/>
      <w:marRight w:val="0"/>
      <w:marTop w:val="0"/>
      <w:marBottom w:val="0"/>
      <w:divBdr>
        <w:top w:val="none" w:sz="0" w:space="0" w:color="auto"/>
        <w:left w:val="none" w:sz="0" w:space="0" w:color="auto"/>
        <w:bottom w:val="none" w:sz="0" w:space="0" w:color="auto"/>
        <w:right w:val="none" w:sz="0" w:space="0" w:color="auto"/>
      </w:divBdr>
    </w:div>
    <w:div w:id="178507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ortal.usi.gov.au/service/v5/usiservice.svc"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oftwareauthorisations.ato.gov.au/R3.0/S007v1.3/service.svc"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Temporary%20Internet%20Files\OLK5C\VANGuard_generic_template_v0%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567F-1F60-4C2E-B83F-EACB15C19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VANGuard_generic_template_v0 2.dot</Template>
  <TotalTime>448</TotalTime>
  <Pages>9</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USI Sample Code Installation Guide</vt:lpstr>
    </vt:vector>
  </TitlesOfParts>
  <Company>DIISR</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 Sample Code Installation Guide</dc:title>
  <dc:creator>Trent Kerin</dc:creator>
  <cp:lastModifiedBy>WU,Eric</cp:lastModifiedBy>
  <cp:revision>76</cp:revision>
  <cp:lastPrinted>2013-05-27T05:16:00Z</cp:lastPrinted>
  <dcterms:created xsi:type="dcterms:W3CDTF">2018-06-19T01:36:00Z</dcterms:created>
  <dcterms:modified xsi:type="dcterms:W3CDTF">2025-07-28T00:04:00Z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MSIP_Label_79d889eb-932f-4752-8739-64d25806ef64_Enabled">
    <vt:lpwstr>true</vt:lpwstr>
  </property>
  <property fmtid="{D5CDD505-2E9C-101B-9397-08002B2CF9AE}" pid="7" name="MSIP_Label_79d889eb-932f-4752-8739-64d25806ef64_SetDate">
    <vt:lpwstr>2022-05-02T04:11:35Z</vt:lpwstr>
  </property>
  <property fmtid="{D5CDD505-2E9C-101B-9397-08002B2CF9AE}" pid="8" name="MSIP_Label_79d889eb-932f-4752-8739-64d25806ef64_Method">
    <vt:lpwstr>Privileged</vt:lpwstr>
  </property>
  <property fmtid="{D5CDD505-2E9C-101B-9397-08002B2CF9AE}" pid="9" name="MSIP_Label_79d889eb-932f-4752-8739-64d25806ef64_Name">
    <vt:lpwstr>79d889eb-932f-4752-8739-64d25806ef64</vt:lpwstr>
  </property>
  <property fmtid="{D5CDD505-2E9C-101B-9397-08002B2CF9AE}" pid="10" name="MSIP_Label_79d889eb-932f-4752-8739-64d25806ef64_SiteId">
    <vt:lpwstr>dd0cfd15-4558-4b12-8bad-ea26984fc417</vt:lpwstr>
  </property>
  <property fmtid="{D5CDD505-2E9C-101B-9397-08002B2CF9AE}" pid="11" name="MSIP_Label_79d889eb-932f-4752-8739-64d25806ef64_ActionId">
    <vt:lpwstr>dca1be06-8208-4517-b904-d9990bb5963e</vt:lpwstr>
  </property>
  <property fmtid="{D5CDD505-2E9C-101B-9397-08002B2CF9AE}" pid="12" name="MSIP_Label_79d889eb-932f-4752-8739-64d25806ef64_ContentBits">
    <vt:lpwstr>0</vt:lpwstr>
  </property>
</Properties>
</file>